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theme="minorHAnsi"/>
          <w:sz w:val="24"/>
          <w:szCs w:val="24"/>
          <w:lang w:val="es-ES"/>
        </w:rPr>
        <w:id w:val="14706937"/>
        <w:docPartObj>
          <w:docPartGallery w:val="Cover Pages"/>
          <w:docPartUnique/>
        </w:docPartObj>
      </w:sdtPr>
      <w:sdtEndPr>
        <w:rPr>
          <w:lang w:val="es-MX"/>
        </w:rPr>
      </w:sdtEndPr>
      <w:sdtContent>
        <w:p w:rsidR="00436451" w:rsidRPr="006546F1" w:rsidRDefault="007708A8">
          <w:pPr>
            <w:rPr>
              <w:rFonts w:cstheme="minorHAnsi"/>
              <w:sz w:val="24"/>
              <w:szCs w:val="24"/>
              <w:lang w:val="es-ES"/>
            </w:rPr>
          </w:pPr>
          <w:r>
            <w:rPr>
              <w:rFonts w:cstheme="minorHAnsi"/>
              <w:noProof/>
              <w:sz w:val="24"/>
              <w:szCs w:val="24"/>
            </w:rPr>
            <mc:AlternateContent>
              <mc:Choice Requires="wps">
                <w:drawing>
                  <wp:anchor distT="0" distB="0" distL="114300" distR="114300" simplePos="0" relativeHeight="251662336"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6110" cy="1176020"/>
                    <wp:effectExtent l="9525" t="8255" r="15240" b="63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6110" cy="117602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Theme="majorHAnsi" w:eastAsiaTheme="majorEastAsia" w:hAnsiTheme="majorHAnsi" w:cstheme="majorBidi"/>
                                    <w:color w:val="FFFFFF" w:themeColor="background1"/>
                                    <w:sz w:val="72"/>
                                    <w:szCs w:val="72"/>
                                  </w:rPr>
                                  <w:alias w:val="Título"/>
                                  <w:id w:val="103676091"/>
                                  <w:placeholder>
                                    <w:docPart w:val="AE4F4E4FE0694DA781E030D2D47D0CC3"/>
                                  </w:placeholder>
                                  <w:dataBinding w:prefixMappings="xmlns:ns0='http://schemas.openxmlformats.org/package/2006/metadata/core-properties' xmlns:ns1='http://purl.org/dc/elements/1.1/'" w:xpath="/ns0:coreProperties[1]/ns1:title[1]" w:storeItemID="{6C3C8BC8-F283-45AE-878A-BAB7291924A1}"/>
                                  <w:text/>
                                </w:sdtPr>
                                <w:sdtEndPr/>
                                <w:sdtContent>
                                  <w:p w:rsidR="00436451" w:rsidRDefault="00436451">
                                    <w:pPr>
                                      <w:pStyle w:val="Sinespaciado"/>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Competencias Para El Aprendizaje.</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8" o:spid="_x0000_s1026" style="position:absolute;margin-left:0;margin-top:0;width:549.3pt;height:92.6pt;z-index:251662336;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" o:allowincell="f" fillcolor="#4f81bd [3204]" strokecolor="white [3212]" strokeweight="1pt">
                    <v:shadow color="#d8d8d8 [2732]" offset="3pt,3pt"/>
                    <v:textbox style="mso-fit-shape-to-text:t" inset="14.4pt,,14.4pt">
                      <w:txbxContent>
                        <w:sdt>
                          <w:sdtPr>
                            <w:rPr>
                              <w:rFonts w:asciiTheme="majorHAnsi" w:eastAsiaTheme="majorEastAsia" w:hAnsiTheme="majorHAnsi" w:cstheme="majorBidi"/>
                              <w:color w:val="FFFFFF" w:themeColor="background1"/>
                              <w:sz w:val="72"/>
                              <w:szCs w:val="72"/>
                            </w:rPr>
                            <w:alias w:val="Título"/>
                            <w:id w:val="103676091"/>
                            <w:placeholder>
                              <w:docPart w:val="AE4F4E4FE0694DA781E030D2D47D0CC3"/>
                            </w:placeholder>
                            <w:dataBinding w:prefixMappings="xmlns:ns0='http://schemas.openxmlformats.org/package/2006/metadata/core-properties' xmlns:ns1='http://purl.org/dc/elements/1.1/'" w:xpath="/ns0:coreProperties[1]/ns1:title[1]" w:storeItemID="{6C3C8BC8-F283-45AE-878A-BAB7291924A1}"/>
                            <w:text/>
                          </w:sdtPr>
                          <w:sdtEndPr/>
                          <w:sdtContent>
                            <w:p w:rsidR="00436451" w:rsidRDefault="00436451">
                              <w:pPr>
                                <w:pStyle w:val="Sinespaciado"/>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Competencias Para El Aprendizaje.</w:t>
                              </w:r>
                            </w:p>
                          </w:sdtContent>
                        </w:sdt>
                      </w:txbxContent>
                    </v:textbox>
                    <w10:wrap anchorx="page" anchory="page"/>
                  </v:rect>
                </w:pict>
              </mc:Fallback>
            </mc:AlternateContent>
          </w:r>
          <w:r>
            <w:rPr>
              <w:rFonts w:cstheme="minorHAnsi"/>
              <w:noProof/>
              <w:sz w:val="24"/>
              <w:szCs w:val="24"/>
            </w:rPr>
            <mc:AlternateContent>
              <mc:Choice Requires="wpg">
                <w:drawing>
                  <wp:anchor distT="0" distB="0" distL="114300" distR="114300" simplePos="0" relativeHeight="251660288" behindDoc="0" locked="0" layoutInCell="0" allowOverlap="1">
                    <wp:simplePos x="0" y="0"/>
                    <wp:positionH relativeFrom="page">
                      <wp:align>right</wp:align>
                    </wp:positionH>
                    <wp:positionV relativeFrom="page">
                      <wp:align>top</wp:align>
                    </wp:positionV>
                    <wp:extent cx="3108960" cy="10054590"/>
                    <wp:effectExtent l="0" t="0" r="0" b="381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054590"/>
                              <a:chOff x="7329" y="0"/>
                              <a:chExt cx="4911" cy="15840"/>
                            </a:xfrm>
                          </wpg:grpSpPr>
                          <wpg:grpSp>
                            <wpg:cNvPr id="3" name="Group 3"/>
                            <wpg:cNvGrpSpPr>
                              <a:grpSpLocks/>
                            </wpg:cNvGrpSpPr>
                            <wpg:grpSpPr bwMode="auto">
                              <a:xfrm>
                                <a:off x="7344" y="0"/>
                                <a:ext cx="4896" cy="15840"/>
                                <a:chOff x="7560" y="0"/>
                                <a:chExt cx="4700" cy="15840"/>
                              </a:xfrm>
                            </wpg:grpSpPr>
                            <wps:wsp>
                              <wps:cNvPr id="4"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5" name="Rectangle 5"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6"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Theme="majorHAnsi" w:eastAsiaTheme="majorEastAsia" w:hAnsiTheme="majorHAnsi" w:cstheme="majorBidi"/>
                                      <w:b/>
                                      <w:bCs/>
                                      <w:color w:val="FFFFFF" w:themeColor="background1"/>
                                      <w:sz w:val="56"/>
                                      <w:szCs w:val="96"/>
                                    </w:rPr>
                                    <w:alias w:val="Año"/>
                                    <w:id w:val="103676087"/>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EndPr/>
                                  <w:sdtContent>
                                    <w:p w:rsidR="00436451" w:rsidRDefault="00436451">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56"/>
                                          <w:szCs w:val="96"/>
                                        </w:rPr>
                                        <w:t>¿Cabezas llenas o bien hechas?</w:t>
                                      </w:r>
                                    </w:p>
                                  </w:sdtContent>
                                </w:sdt>
                              </w:txbxContent>
                            </wps:txbx>
                            <wps:bodyPr rot="0" vert="horz" wrap="square" lIns="365760" tIns="182880" rIns="182880" bIns="182880" anchor="b" anchorCtr="0" upright="1">
                              <a:noAutofit/>
                            </wps:bodyPr>
                          </wps:wsp>
                          <wps:wsp>
                            <wps:cNvPr id="7"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color w:val="FFFFFF" w:themeColor="background1"/>
                                      <w:sz w:val="40"/>
                                    </w:rPr>
                                    <w:alias w:val="Autor"/>
                                    <w:id w:val="103676095"/>
                                    <w:dataBinding w:prefixMappings="xmlns:ns0='http://schemas.openxmlformats.org/package/2006/metadata/core-properties' xmlns:ns1='http://purl.org/dc/elements/1.1/'" w:xpath="/ns0:coreProperties[1]/ns1:creator[1]" w:storeItemID="{6C3C8BC8-F283-45AE-878A-BAB7291924A1}"/>
                                    <w:text/>
                                  </w:sdtPr>
                                  <w:sdtEndPr/>
                                  <w:sdtContent>
                                    <w:p w:rsidR="00436451" w:rsidRPr="00436451" w:rsidRDefault="00436451">
                                      <w:pPr>
                                        <w:pStyle w:val="Sinespaciado"/>
                                        <w:spacing w:line="360" w:lineRule="auto"/>
                                        <w:rPr>
                                          <w:color w:val="FFFFFF" w:themeColor="background1"/>
                                          <w:sz w:val="40"/>
                                        </w:rPr>
                                      </w:pPr>
                                      <w:r w:rsidRPr="00436451">
                                        <w:rPr>
                                          <w:color w:val="FFFFFF" w:themeColor="background1"/>
                                          <w:sz w:val="40"/>
                                          <w:lang w:val="es-MX"/>
                                        </w:rPr>
                                        <w:t>Raquel Andrea Martínez Torres.</w:t>
                                      </w:r>
                                    </w:p>
                                  </w:sdtContent>
                                </w:sdt>
                                <w:p w:rsidR="00436451" w:rsidRPr="00436451" w:rsidRDefault="00436451">
                                  <w:pPr>
                                    <w:pStyle w:val="Sinespaciado"/>
                                    <w:spacing w:line="360" w:lineRule="auto"/>
                                    <w:rPr>
                                      <w:color w:val="FFFFFF" w:themeColor="background1"/>
                                      <w:sz w:val="40"/>
                                      <w:lang w:val="es-MX"/>
                                    </w:rPr>
                                  </w:pPr>
                                  <w:r w:rsidRPr="00436451">
                                    <w:rPr>
                                      <w:color w:val="FFFFFF" w:themeColor="background1"/>
                                      <w:sz w:val="40"/>
                                      <w:lang w:val="es-MX"/>
                                    </w:rPr>
                                    <w:t>5to A Psicología.</w:t>
                                  </w:r>
                                </w:p>
                                <w:p w:rsidR="00436451" w:rsidRPr="00436451" w:rsidRDefault="00436451">
                                  <w:pPr>
                                    <w:pStyle w:val="Sinespaciado"/>
                                    <w:spacing w:line="360" w:lineRule="auto"/>
                                    <w:rPr>
                                      <w:color w:val="FFFFFF" w:themeColor="background1"/>
                                      <w:sz w:val="40"/>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2" o:spid="_x0000_s1027" style="position:absolute;margin-left:193.6pt;margin-top:0;width:244.8pt;height:791.7pt;z-index:251660288;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" o:allowincell="f">
                    <v:group id="Group 3"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4nZb4A&#10;AADaAAAADwAAAGRycy9kb3ducmV2LnhtbESPzQrCMBCE74LvEFbwpqkiRatRRBRE8OAfeFyatS02&#10;m9JErW9vBMHjMDPfMLNFY0rxpNoVlhUM+hEI4tTqgjMF59OmNwbhPLLG0jIpeJODxbzdmmGi7YsP&#10;9Dz6TAQIuwQV5N5XiZQuzcmg69uKOHg3Wxv0QdaZ1DW+AtyUchhFsTRYcFjIsaJVTun9+DAKJvEu&#10;MrJaxpvLtcT9wN39cL9WqttpllMQnhr/D//aW61gB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J2W+AAAA2gAAAA8AAAAAAAAAAAAAAAAAmAIAAGRycy9kb3ducmV2&#10;LnhtbFBLBQYAAAAABAAEAPUAAACDAwAAAAA=&#10;" fillcolor="#9bbb59 [3206]" stroked="f" strokecolor="#d8d8d8 [2732]"/>
                      <v:rect id="Rectangle 5"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dVAcIA&#10;AADaAAAADwAAAGRycy9kb3ducmV2LnhtbESPQWvCQBSE7wX/w/IEb7pRabVpNiKitD212np/ZJ/Z&#10;YPZtyK5J+u+7BaHHYWa+YbLNYGvRUesrxwrmswQEceF0xaWC76/DdA3CB2SNtWNS8EMeNvnoIcNU&#10;u56P1J1CKSKEfYoKTAhNKqUvDFn0M9cQR+/iWoshyraUusU+wm0tF0nyJC1WHBcMNrQzVFxPN6vg&#10;PVmeX/f4yfXqo9PP/dlsUR+VmoyH7QuIQEP4D9/bb1rBI/xdiTdA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B1UBwgAAANoAAAAPAAAAAAAAAAAAAAAAAJgCAABkcnMvZG93&#10;bnJldi54bWxQSwUGAAAAAAQABAD1AAAAhwMAAAAA&#10;" fillcolor="#9bbb59 [3206]" stroked="f" strokecolor="white [3212]" strokeweight="1pt">
                        <v:fill r:id="rId6" o:title="" opacity="52428f" o:opacity2="52428f" type="pattern"/>
                        <v:shadow color="#d8d8d8 [2732]" offset="3pt,3pt"/>
                      </v:rect>
                    </v:group>
                    <v:rect id="Rectangle 6"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lW8IA&#10;AADaAAAADwAAAGRycy9kb3ducmV2LnhtbESPQWvCQBSE7wX/w/IEL0U3ehBJXUULlUJFaho8P7LP&#10;bDT7NmS3Jv33rlDwOMzMN8xy3dta3Kj1lWMF00kCgrhwuuJSQf7zMV6A8AFZY+2YFPyRh/Vq8LLE&#10;VLuOj3TLQikihH2KCkwITSqlLwxZ9BPXEEfv7FqLIcq2lLrFLsJtLWdJMpcWK44LBht6N1Rcs18b&#10;KTbv8Mv0l+/tlvaLw45OuXxVajTsN28gAvXhGf5vf2oFc3hciTdA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7uVbwgAAANoAAAAPAAAAAAAAAAAAAAAAAJgCAABkcnMvZG93&#10;bnJldi54bWxQSwUGAAAAAAQABAD1AAAAhwMAAAAA&#10;" filled="f" fillcolor="white [3212]" stroked="f" strokecolor="white [3212]" strokeweight="1pt">
                      <v:fill opacity="52428f"/>
                      <v:textbox inset="28.8pt,14.4pt,14.4pt,14.4pt">
                        <w:txbxContent>
                          <w:sdt>
                            <w:sdtPr>
                              <w:rPr>
                                <w:rFonts w:asciiTheme="majorHAnsi" w:eastAsiaTheme="majorEastAsia" w:hAnsiTheme="majorHAnsi" w:cstheme="majorBidi"/>
                                <w:b/>
                                <w:bCs/>
                                <w:color w:val="FFFFFF" w:themeColor="background1"/>
                                <w:sz w:val="56"/>
                                <w:szCs w:val="96"/>
                              </w:rPr>
                              <w:alias w:val="Año"/>
                              <w:id w:val="103676087"/>
                              <w:placeholder>
                                <w:docPart w:val="A9EC8BFD2287485F859927E2D23BA672"/>
                              </w:placeholder>
                              <w:dataBinding w:prefixMappings="xmlns:ns0='http://schemas.microsoft.com/office/2006/coverPageProps'" w:xpath="/ns0:CoverPageProperties[1]/ns0:PublishDate[1]" w:storeItemID="{55AF091B-3C7A-41E3-B477-F2FDAA23CFDA}"/>
                              <w:date>
                                <w:dateFormat w:val="yyyy"/>
                                <w:lid w:val="es-ES"/>
                                <w:storeMappedDataAs w:val="dateTime"/>
                                <w:calendar w:val="gregorian"/>
                              </w:date>
                            </w:sdtPr>
                            <w:sdtEndPr/>
                            <w:sdtContent>
                              <w:p w:rsidR="00436451" w:rsidRDefault="00436451">
                                <w:pPr>
                                  <w:pStyle w:val="Sinespaciad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56"/>
                                    <w:szCs w:val="96"/>
                                  </w:rPr>
                                  <w:t>¿Cabezas llenas o bien hechas?</w:t>
                                </w:r>
                              </w:p>
                            </w:sdtContent>
                          </w:sdt>
                        </w:txbxContent>
                      </v:textbox>
                    </v:rect>
                    <v:rect id="Rectangle 7"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AwMMA&#10;AADaAAAADwAAAGRycy9kb3ducmV2LnhtbESPQWvCQBSE70L/w/IKvUjd2INKdBNUaClYpLXB8yP7&#10;zEazb0N2a9J/3y0IHoeZ+YZZ5YNtxJU6XztWMJ0kIIhLp2uuFBTfr88LED4ga2wck4Jf8pBnD6MV&#10;ptr1/EXXQ6hEhLBPUYEJoU2l9KUhi37iWuLonVxnMUTZVVJ32Ee4beRLksykxZrjgsGWtobKy+HH&#10;RootetyZ4fy52dDHYv9Gx0KOlXp6HNZLEIGGcA/f2u9awRz+r8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JAwMMAAADaAAAADwAAAAAAAAAAAAAAAACYAgAAZHJzL2Rv&#10;d25yZXYueG1sUEsFBgAAAAAEAAQA9QAAAIgDAAAAAA==&#10;" filled="f" fillcolor="white [3212]" stroked="f" strokecolor="white [3212]" strokeweight="1pt">
                      <v:fill opacity="52428f"/>
                      <v:textbox inset="28.8pt,14.4pt,14.4pt,14.4pt">
                        <w:txbxContent>
                          <w:sdt>
                            <w:sdtPr>
                              <w:rPr>
                                <w:color w:val="FFFFFF" w:themeColor="background1"/>
                                <w:sz w:val="40"/>
                              </w:rPr>
                              <w:alias w:val="Autor"/>
                              <w:id w:val="103676095"/>
                              <w:placeholder>
                                <w:docPart w:val="4145E7FD94084D10A3E41BEA48455215"/>
                              </w:placeholder>
                              <w:dataBinding w:prefixMappings="xmlns:ns0='http://schemas.openxmlformats.org/package/2006/metadata/core-properties' xmlns:ns1='http://purl.org/dc/elements/1.1/'" w:xpath="/ns0:coreProperties[1]/ns1:creator[1]" w:storeItemID="{6C3C8BC8-F283-45AE-878A-BAB7291924A1}"/>
                              <w:text/>
                            </w:sdtPr>
                            <w:sdtEndPr/>
                            <w:sdtContent>
                              <w:p w:rsidR="00436451" w:rsidRPr="00436451" w:rsidRDefault="00436451">
                                <w:pPr>
                                  <w:pStyle w:val="Sinespaciado"/>
                                  <w:spacing w:line="360" w:lineRule="auto"/>
                                  <w:rPr>
                                    <w:color w:val="FFFFFF" w:themeColor="background1"/>
                                    <w:sz w:val="40"/>
                                  </w:rPr>
                                </w:pPr>
                                <w:r w:rsidRPr="00436451">
                                  <w:rPr>
                                    <w:color w:val="FFFFFF" w:themeColor="background1"/>
                                    <w:sz w:val="40"/>
                                    <w:lang w:val="es-MX"/>
                                  </w:rPr>
                                  <w:t>Raquel Andrea Martínez Torres.</w:t>
                                </w:r>
                              </w:p>
                            </w:sdtContent>
                          </w:sdt>
                          <w:p w:rsidR="00436451" w:rsidRPr="00436451" w:rsidRDefault="00436451">
                            <w:pPr>
                              <w:pStyle w:val="Sinespaciado"/>
                              <w:spacing w:line="360" w:lineRule="auto"/>
                              <w:rPr>
                                <w:color w:val="FFFFFF" w:themeColor="background1"/>
                                <w:sz w:val="40"/>
                                <w:lang w:val="es-MX"/>
                              </w:rPr>
                            </w:pPr>
                            <w:r w:rsidRPr="00436451">
                              <w:rPr>
                                <w:color w:val="FFFFFF" w:themeColor="background1"/>
                                <w:sz w:val="40"/>
                                <w:lang w:val="es-MX"/>
                              </w:rPr>
                              <w:t>5to A Psicología.</w:t>
                            </w:r>
                          </w:p>
                          <w:p w:rsidR="00436451" w:rsidRPr="00436451" w:rsidRDefault="00436451">
                            <w:pPr>
                              <w:pStyle w:val="Sinespaciado"/>
                              <w:spacing w:line="360" w:lineRule="auto"/>
                              <w:rPr>
                                <w:color w:val="FFFFFF" w:themeColor="background1"/>
                                <w:sz w:val="40"/>
                              </w:rPr>
                            </w:pPr>
                          </w:p>
                        </w:txbxContent>
                      </v:textbox>
                    </v:rect>
                    <w10:wrap anchorx="page" anchory="page"/>
                  </v:group>
                </w:pict>
              </mc:Fallback>
            </mc:AlternateContent>
          </w:r>
        </w:p>
        <w:p w:rsidR="00436451" w:rsidRPr="006546F1" w:rsidRDefault="00436451">
          <w:pPr>
            <w:rPr>
              <w:rFonts w:cstheme="minorHAnsi"/>
              <w:sz w:val="24"/>
              <w:szCs w:val="24"/>
            </w:rPr>
          </w:pPr>
          <w:r w:rsidRPr="006546F1">
            <w:rPr>
              <w:rFonts w:cstheme="minorHAnsi"/>
              <w:noProof/>
              <w:sz w:val="24"/>
              <w:szCs w:val="24"/>
            </w:rPr>
            <w:drawing>
              <wp:anchor distT="0" distB="0" distL="114300" distR="114300" simplePos="0" relativeHeight="251661312" behindDoc="0" locked="0" layoutInCell="0" allowOverlap="1">
                <wp:simplePos x="0" y="0"/>
                <wp:positionH relativeFrom="page">
                  <wp:posOffset>2905125</wp:posOffset>
                </wp:positionH>
                <wp:positionV relativeFrom="page">
                  <wp:posOffset>3429000</wp:posOffset>
                </wp:positionV>
                <wp:extent cx="3707130" cy="3707130"/>
                <wp:effectExtent l="19050" t="19050" r="26670" b="26670"/>
                <wp:wrapNone/>
                <wp:docPr id="2"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7" cstate="print"/>
                        <a:stretch>
                          <a:fillRect/>
                        </a:stretch>
                      </pic:blipFill>
                      <pic:spPr>
                        <a:xfrm>
                          <a:off x="0" y="0"/>
                          <a:ext cx="3707130" cy="3707130"/>
                        </a:xfrm>
                        <a:prstGeom prst="rect">
                          <a:avLst/>
                        </a:prstGeom>
                        <a:ln w="12700">
                          <a:solidFill>
                            <a:schemeClr val="bg1"/>
                          </a:solidFill>
                        </a:ln>
                      </pic:spPr>
                    </pic:pic>
                  </a:graphicData>
                </a:graphic>
              </wp:anchor>
            </w:drawing>
          </w:r>
          <w:r w:rsidRPr="006546F1">
            <w:rPr>
              <w:rFonts w:cstheme="minorHAnsi"/>
              <w:sz w:val="24"/>
              <w:szCs w:val="24"/>
            </w:rPr>
            <w:br w:type="page"/>
          </w:r>
        </w:p>
      </w:sdtContent>
    </w:sdt>
    <w:p w:rsidR="00462C9D" w:rsidRDefault="00462C9D" w:rsidP="00DD3C2A">
      <w:pPr>
        <w:jc w:val="center"/>
        <w:rPr>
          <w:ins w:id="0" w:author="Ana Maritza Vega Jauregui" w:date="2011-10-24T19:27:00Z"/>
          <w:rFonts w:cstheme="minorHAnsi"/>
          <w:sz w:val="24"/>
          <w:szCs w:val="24"/>
        </w:rPr>
      </w:pPr>
      <w:commentRangeStart w:id="1"/>
      <w:r w:rsidRPr="006546F1">
        <w:rPr>
          <w:rFonts w:cstheme="minorHAnsi"/>
          <w:sz w:val="24"/>
          <w:szCs w:val="24"/>
        </w:rPr>
        <w:lastRenderedPageBreak/>
        <w:t>¿Cabezas llenas o bien hechas?</w:t>
      </w:r>
      <w:commentRangeEnd w:id="1"/>
      <w:r w:rsidR="006306A5">
        <w:rPr>
          <w:rStyle w:val="Refdecomentario"/>
        </w:rPr>
        <w:commentReference w:id="1"/>
      </w:r>
    </w:p>
    <w:p w:rsidR="00FB7F60" w:rsidRDefault="00FB7F60" w:rsidP="00DD3C2A">
      <w:pPr>
        <w:jc w:val="center"/>
        <w:rPr>
          <w:ins w:id="2" w:author="Ana Maritza Vega Jauregui" w:date="2011-10-24T19:27:00Z"/>
          <w:rFonts w:cstheme="minorHAnsi"/>
          <w:sz w:val="24"/>
          <w:szCs w:val="24"/>
        </w:rPr>
      </w:pPr>
      <w:ins w:id="3" w:author="Ana Maritza Vega Jauregui" w:date="2011-10-24T19:27:00Z">
        <w:r>
          <w:rPr>
            <w:rFonts w:cstheme="minorHAnsi"/>
            <w:sz w:val="24"/>
            <w:szCs w:val="24"/>
          </w:rPr>
          <w:t>Andrea</w:t>
        </w:r>
      </w:ins>
    </w:p>
    <w:p w:rsidR="00FB7F60" w:rsidRDefault="00FB7F60" w:rsidP="00DD3C2A">
      <w:pPr>
        <w:jc w:val="center"/>
        <w:rPr>
          <w:ins w:id="4" w:author="Ana Maritza Vega Jauregui" w:date="2011-10-24T19:27:00Z"/>
          <w:rFonts w:cstheme="minorHAnsi"/>
          <w:sz w:val="24"/>
          <w:szCs w:val="24"/>
        </w:rPr>
      </w:pPr>
      <w:ins w:id="5" w:author="Ana Maritza Vega Jauregui" w:date="2011-10-24T19:27:00Z">
        <w:r>
          <w:rPr>
            <w:rFonts w:cstheme="minorHAnsi"/>
            <w:sz w:val="24"/>
            <w:szCs w:val="24"/>
          </w:rPr>
          <w:t xml:space="preserve">Tu trabajo </w:t>
        </w:r>
      </w:ins>
      <w:ins w:id="6" w:author="Ana Maritza Vega Jauregui" w:date="2011-10-24T19:28:00Z">
        <w:r>
          <w:rPr>
            <w:rFonts w:cstheme="minorHAnsi"/>
            <w:sz w:val="24"/>
            <w:szCs w:val="24"/>
          </w:rPr>
          <w:t>está</w:t>
        </w:r>
      </w:ins>
      <w:ins w:id="7" w:author="Ana Maritza Vega Jauregui" w:date="2011-10-24T19:27:00Z">
        <w:r>
          <w:rPr>
            <w:rFonts w:cstheme="minorHAnsi"/>
            <w:sz w:val="24"/>
            <w:szCs w:val="24"/>
          </w:rPr>
          <w:t xml:space="preserve"> muy bien organizado, </w:t>
        </w:r>
      </w:ins>
      <w:ins w:id="8" w:author="Ana Maritza Vega Jauregui" w:date="2011-10-24T19:29:00Z">
        <w:r>
          <w:rPr>
            <w:rFonts w:cstheme="minorHAnsi"/>
            <w:sz w:val="24"/>
            <w:szCs w:val="24"/>
          </w:rPr>
          <w:t>te hice algunas observaciones para que las tomes en cuenta.</w:t>
        </w:r>
      </w:ins>
      <w:ins w:id="9" w:author="Ana Maritza Vega Jauregui" w:date="2011-10-24T19:30:00Z">
        <w:r>
          <w:rPr>
            <w:rFonts w:cstheme="minorHAnsi"/>
            <w:sz w:val="24"/>
            <w:szCs w:val="24"/>
          </w:rPr>
          <w:t xml:space="preserve"> Y </w:t>
        </w:r>
      </w:ins>
      <w:bookmarkStart w:id="10" w:name="_GoBack"/>
      <w:bookmarkEnd w:id="10"/>
      <w:ins w:id="11" w:author="Ana Maritza Vega Jauregui" w:date="2011-10-24T19:28:00Z">
        <w:r>
          <w:rPr>
            <w:rFonts w:cstheme="minorHAnsi"/>
            <w:sz w:val="24"/>
            <w:szCs w:val="24"/>
          </w:rPr>
          <w:t xml:space="preserve"> falta integrar tu opini</w:t>
        </w:r>
      </w:ins>
      <w:ins w:id="12" w:author="Ana Maritza Vega Jauregui" w:date="2011-10-24T19:29:00Z">
        <w:r>
          <w:rPr>
            <w:rFonts w:cstheme="minorHAnsi"/>
            <w:sz w:val="24"/>
            <w:szCs w:val="24"/>
          </w:rPr>
          <w:t xml:space="preserve">ón sobre </w:t>
        </w:r>
      </w:ins>
      <w:ins w:id="13" w:author="Ana Maritza Vega Jauregui" w:date="2011-10-24T19:28:00Z">
        <w:r>
          <w:rPr>
            <w:rFonts w:cstheme="minorHAnsi"/>
            <w:sz w:val="24"/>
            <w:szCs w:val="24"/>
          </w:rPr>
          <w:t>la función que tiene el psicólogo educa</w:t>
        </w:r>
      </w:ins>
      <w:ins w:id="14" w:author="Ana Maritza Vega Jauregui" w:date="2011-10-24T19:29:00Z">
        <w:r>
          <w:rPr>
            <w:rFonts w:cstheme="minorHAnsi"/>
            <w:sz w:val="24"/>
            <w:szCs w:val="24"/>
          </w:rPr>
          <w:t>tivo cuando se implementa este modelo educativo.</w:t>
        </w:r>
      </w:ins>
    </w:p>
    <w:p w:rsidR="00FB7F60" w:rsidRPr="006546F1" w:rsidRDefault="00FB7F60" w:rsidP="00DD3C2A">
      <w:pPr>
        <w:jc w:val="center"/>
        <w:rPr>
          <w:rFonts w:cstheme="minorHAnsi"/>
          <w:sz w:val="24"/>
          <w:szCs w:val="24"/>
        </w:rPr>
      </w:pPr>
    </w:p>
    <w:p w:rsidR="00436451" w:rsidRPr="006546F1" w:rsidRDefault="00DD3C2A" w:rsidP="00DD3C2A">
      <w:pPr>
        <w:jc w:val="center"/>
        <w:rPr>
          <w:rFonts w:cstheme="minorHAnsi"/>
          <w:sz w:val="24"/>
          <w:szCs w:val="24"/>
        </w:rPr>
      </w:pPr>
      <w:r w:rsidRPr="006546F1">
        <w:rPr>
          <w:rFonts w:cstheme="minorHAnsi"/>
          <w:sz w:val="24"/>
          <w:szCs w:val="24"/>
        </w:rPr>
        <w:t xml:space="preserve">Desarrollo de competencias para el aprendizaje. </w:t>
      </w:r>
    </w:p>
    <w:p w:rsidR="00963B72" w:rsidRPr="006546F1" w:rsidRDefault="006320C6" w:rsidP="00DD3C2A">
      <w:pPr>
        <w:jc w:val="both"/>
        <w:rPr>
          <w:rFonts w:cstheme="minorHAnsi"/>
          <w:sz w:val="24"/>
          <w:szCs w:val="24"/>
        </w:rPr>
      </w:pPr>
      <w:r w:rsidRPr="006546F1">
        <w:rPr>
          <w:rFonts w:cstheme="minorHAnsi"/>
          <w:sz w:val="24"/>
          <w:szCs w:val="24"/>
        </w:rPr>
        <w:t>La sociedad en la que vivimos hoy en día es cada vez más exigente y avanza a pasos de gigante dejando atrás a todos los que no van a su paso, las nuevas generaciones tienen que adaptarse a un modelo de exceso de información, día a día llenamos este mundo de nuevos conocimientos, cada cinco años</w:t>
      </w:r>
      <w:r w:rsidR="00963B72" w:rsidRPr="006546F1">
        <w:rPr>
          <w:rFonts w:cstheme="minorHAnsi"/>
          <w:sz w:val="24"/>
          <w:szCs w:val="24"/>
        </w:rPr>
        <w:t xml:space="preserve"> se renuevan los conocimientos y traen consigo</w:t>
      </w:r>
      <w:r w:rsidRPr="006546F1">
        <w:rPr>
          <w:rFonts w:cstheme="minorHAnsi"/>
          <w:sz w:val="24"/>
          <w:szCs w:val="24"/>
        </w:rPr>
        <w:t xml:space="preserve"> nuevas tecnologías</w:t>
      </w:r>
      <w:r w:rsidR="00963B72" w:rsidRPr="006546F1">
        <w:rPr>
          <w:rFonts w:cstheme="minorHAnsi"/>
          <w:sz w:val="24"/>
          <w:szCs w:val="24"/>
        </w:rPr>
        <w:t xml:space="preserve"> que</w:t>
      </w:r>
      <w:r w:rsidRPr="006546F1">
        <w:rPr>
          <w:rFonts w:cstheme="minorHAnsi"/>
          <w:sz w:val="24"/>
          <w:szCs w:val="24"/>
        </w:rPr>
        <w:t xml:space="preserve"> nos obligan a s</w:t>
      </w:r>
      <w:r w:rsidR="00963B72" w:rsidRPr="006546F1">
        <w:rPr>
          <w:rFonts w:cstheme="minorHAnsi"/>
          <w:sz w:val="24"/>
          <w:szCs w:val="24"/>
        </w:rPr>
        <w:t xml:space="preserve">eguir la carrera a paso veloz. Esta nueva sociedad nos obliga a realizar un cambio de estructuras de aprendizaje, tenemos que romper con la idea de enseñar solo teoría y empezar a hacer esa teoría </w:t>
      </w:r>
      <w:del w:id="15" w:author="Ana Maritza Vega Jauregui" w:date="2011-10-24T19:01:00Z">
        <w:r w:rsidR="00963B72" w:rsidRPr="006546F1" w:rsidDel="00C14F62">
          <w:rPr>
            <w:rFonts w:cstheme="minorHAnsi"/>
            <w:sz w:val="24"/>
            <w:szCs w:val="24"/>
          </w:rPr>
          <w:delText>practica</w:delText>
        </w:r>
      </w:del>
      <w:ins w:id="16" w:author="Ana Maritza Vega Jauregui" w:date="2011-10-24T19:01:00Z">
        <w:r w:rsidR="00C14F62" w:rsidRPr="006546F1">
          <w:rPr>
            <w:rFonts w:cstheme="minorHAnsi"/>
            <w:sz w:val="24"/>
            <w:szCs w:val="24"/>
          </w:rPr>
          <w:t>práctica</w:t>
        </w:r>
      </w:ins>
      <w:r w:rsidR="00963B72" w:rsidRPr="006546F1">
        <w:rPr>
          <w:rFonts w:cstheme="minorHAnsi"/>
          <w:sz w:val="24"/>
          <w:szCs w:val="24"/>
        </w:rPr>
        <w:t xml:space="preserve">, llenar cada </w:t>
      </w:r>
      <w:r w:rsidR="006D4FC6" w:rsidRPr="006546F1">
        <w:rPr>
          <w:rFonts w:cstheme="minorHAnsi"/>
          <w:sz w:val="24"/>
          <w:szCs w:val="24"/>
        </w:rPr>
        <w:t>día</w:t>
      </w:r>
      <w:r w:rsidR="00963B72" w:rsidRPr="006546F1">
        <w:rPr>
          <w:rFonts w:cstheme="minorHAnsi"/>
          <w:sz w:val="24"/>
          <w:szCs w:val="24"/>
        </w:rPr>
        <w:t xml:space="preserve"> nuestra cabeza con nuevos conocimientos y ponerlos en juicio con los antiguos conocimientos por medio de la aplicación de los mismos. Es necesario que los integrantes de esta nueva sociedad sean personas autorreguladas y capaces de aprende</w:t>
      </w:r>
      <w:ins w:id="17" w:author="Ana Maritza Vega Jauregui" w:date="2011-10-24T19:02:00Z">
        <w:r w:rsidR="00C14F62">
          <w:rPr>
            <w:rFonts w:cstheme="minorHAnsi"/>
            <w:sz w:val="24"/>
            <w:szCs w:val="24"/>
          </w:rPr>
          <w:t>r</w:t>
        </w:r>
      </w:ins>
      <w:del w:id="18" w:author="Ana Maritza Vega Jauregui" w:date="2011-10-24T19:01:00Z">
        <w:r w:rsidR="00963B72" w:rsidRPr="006546F1" w:rsidDel="00C14F62">
          <w:rPr>
            <w:rFonts w:cstheme="minorHAnsi"/>
            <w:sz w:val="24"/>
            <w:szCs w:val="24"/>
          </w:rPr>
          <w:delText>s</w:delText>
        </w:r>
      </w:del>
      <w:r w:rsidR="00963B72" w:rsidRPr="006546F1">
        <w:rPr>
          <w:rFonts w:cstheme="minorHAnsi"/>
          <w:sz w:val="24"/>
          <w:szCs w:val="24"/>
        </w:rPr>
        <w:t xml:space="preserve"> a aprender y reaprender lo aprendido para no quedarse a la deriva de la información y poder cubrir con los requisitos de la industria laborar y ser parte de la oferta y la </w:t>
      </w:r>
      <w:r w:rsidR="006D4FC6" w:rsidRPr="006546F1">
        <w:rPr>
          <w:rFonts w:cstheme="minorHAnsi"/>
          <w:sz w:val="24"/>
          <w:szCs w:val="24"/>
        </w:rPr>
        <w:t>demanda</w:t>
      </w:r>
      <w:r w:rsidR="00C63C05" w:rsidRPr="006546F1">
        <w:rPr>
          <w:rFonts w:cstheme="minorHAnsi"/>
          <w:sz w:val="24"/>
          <w:szCs w:val="24"/>
        </w:rPr>
        <w:t xml:space="preserve"> establecida por esta sociedad </w:t>
      </w:r>
      <w:r w:rsidR="00881D0D" w:rsidRPr="006546F1">
        <w:rPr>
          <w:rFonts w:cstheme="minorHAnsi"/>
          <w:sz w:val="24"/>
          <w:szCs w:val="24"/>
        </w:rPr>
        <w:t>y de esta manera terminar con los</w:t>
      </w:r>
      <w:r w:rsidR="00C63C05" w:rsidRPr="006546F1">
        <w:rPr>
          <w:rFonts w:cstheme="minorHAnsi"/>
          <w:sz w:val="24"/>
          <w:szCs w:val="24"/>
        </w:rPr>
        <w:t xml:space="preserve"> egresados incompetentes que solo tienen en su cabeza una biblioteca de libros pero no una película de acciones, valores, hechos, experiencias y sobre todo competencias. </w:t>
      </w:r>
    </w:p>
    <w:p w:rsidR="00C63C05" w:rsidRPr="006546F1" w:rsidRDefault="00963B72" w:rsidP="00DD3C2A">
      <w:pPr>
        <w:jc w:val="both"/>
        <w:rPr>
          <w:rFonts w:cstheme="minorHAnsi"/>
          <w:sz w:val="24"/>
          <w:szCs w:val="24"/>
        </w:rPr>
      </w:pPr>
      <w:r w:rsidRPr="006546F1">
        <w:rPr>
          <w:rFonts w:cstheme="minorHAnsi"/>
          <w:sz w:val="24"/>
          <w:szCs w:val="24"/>
        </w:rPr>
        <w:t>Para poder llegar a ser una sociedad de p</w:t>
      </w:r>
      <w:r w:rsidR="00C63C05" w:rsidRPr="006546F1">
        <w:rPr>
          <w:rFonts w:cstheme="minorHAnsi"/>
          <w:sz w:val="24"/>
          <w:szCs w:val="24"/>
        </w:rPr>
        <w:t>ersonas capaces</w:t>
      </w:r>
      <w:r w:rsidRPr="006546F1">
        <w:rPr>
          <w:rFonts w:cstheme="minorHAnsi"/>
          <w:sz w:val="24"/>
          <w:szCs w:val="24"/>
        </w:rPr>
        <w:t xml:space="preserve"> de aprender a apren</w:t>
      </w:r>
      <w:r w:rsidR="00820ECC" w:rsidRPr="006546F1">
        <w:rPr>
          <w:rFonts w:cstheme="minorHAnsi"/>
          <w:sz w:val="24"/>
          <w:szCs w:val="24"/>
        </w:rPr>
        <w:t xml:space="preserve">der por </w:t>
      </w:r>
      <w:r w:rsidR="006D4FC6" w:rsidRPr="006546F1">
        <w:rPr>
          <w:rFonts w:cstheme="minorHAnsi"/>
          <w:sz w:val="24"/>
          <w:szCs w:val="24"/>
        </w:rPr>
        <w:t>sí</w:t>
      </w:r>
      <w:r w:rsidR="00820ECC" w:rsidRPr="006546F1">
        <w:rPr>
          <w:rFonts w:cstheme="minorHAnsi"/>
          <w:sz w:val="24"/>
          <w:szCs w:val="24"/>
        </w:rPr>
        <w:t xml:space="preserve"> mismos, es necesario crear nuevos métodos de enseñanza y aprendizaje tarea que ya se </w:t>
      </w:r>
      <w:del w:id="19" w:author="Ana Maritza Vega Jauregui" w:date="2011-10-24T19:02:00Z">
        <w:r w:rsidR="00820ECC" w:rsidRPr="006546F1" w:rsidDel="00C14F62">
          <w:rPr>
            <w:rFonts w:cstheme="minorHAnsi"/>
            <w:sz w:val="24"/>
            <w:szCs w:val="24"/>
          </w:rPr>
          <w:delText>inicio</w:delText>
        </w:r>
      </w:del>
      <w:ins w:id="20" w:author="Ana Maritza Vega Jauregui" w:date="2011-10-24T19:02:00Z">
        <w:r w:rsidR="00C14F62" w:rsidRPr="006546F1">
          <w:rPr>
            <w:rFonts w:cstheme="minorHAnsi"/>
            <w:sz w:val="24"/>
            <w:szCs w:val="24"/>
          </w:rPr>
          <w:t>inició</w:t>
        </w:r>
      </w:ins>
      <w:r w:rsidR="00820ECC" w:rsidRPr="006546F1">
        <w:rPr>
          <w:rFonts w:cstheme="minorHAnsi"/>
          <w:sz w:val="24"/>
          <w:szCs w:val="24"/>
        </w:rPr>
        <w:t xml:space="preserve"> gracias a personas que analizaron y estudiaron </w:t>
      </w:r>
      <w:r w:rsidR="006D4FC6" w:rsidRPr="006546F1">
        <w:rPr>
          <w:rFonts w:cstheme="minorHAnsi"/>
          <w:sz w:val="24"/>
          <w:szCs w:val="24"/>
        </w:rPr>
        <w:t>las necesidades</w:t>
      </w:r>
      <w:r w:rsidR="00820ECC" w:rsidRPr="006546F1">
        <w:rPr>
          <w:rFonts w:cstheme="minorHAnsi"/>
          <w:sz w:val="24"/>
          <w:szCs w:val="24"/>
        </w:rPr>
        <w:t xml:space="preserve"> y las herramientas básicas para poder llegar a ser una sociedad competitiva</w:t>
      </w:r>
      <w:r w:rsidR="00C63C05" w:rsidRPr="006546F1">
        <w:rPr>
          <w:rFonts w:cstheme="minorHAnsi"/>
          <w:sz w:val="24"/>
          <w:szCs w:val="24"/>
        </w:rPr>
        <w:t>,</w:t>
      </w:r>
      <w:r w:rsidR="00820ECC" w:rsidRPr="006546F1">
        <w:rPr>
          <w:rFonts w:cstheme="minorHAnsi"/>
          <w:sz w:val="24"/>
          <w:szCs w:val="24"/>
        </w:rPr>
        <w:t xml:space="preserve"> una sociedad llena de competencias. En este ensayo explicare</w:t>
      </w:r>
      <w:r w:rsidR="00C63C05" w:rsidRPr="006546F1">
        <w:rPr>
          <w:rFonts w:cstheme="minorHAnsi"/>
          <w:sz w:val="24"/>
          <w:szCs w:val="24"/>
        </w:rPr>
        <w:t xml:space="preserve"> a que nos referimos con competencia,</w:t>
      </w:r>
      <w:r w:rsidR="00820ECC" w:rsidRPr="006546F1">
        <w:rPr>
          <w:rFonts w:cstheme="minorHAnsi"/>
          <w:sz w:val="24"/>
          <w:szCs w:val="24"/>
        </w:rPr>
        <w:t xml:space="preserve"> en </w:t>
      </w:r>
      <w:r w:rsidR="006D4FC6" w:rsidRPr="006546F1">
        <w:rPr>
          <w:rFonts w:cstheme="minorHAnsi"/>
          <w:sz w:val="24"/>
          <w:szCs w:val="24"/>
        </w:rPr>
        <w:t>qué</w:t>
      </w:r>
      <w:r w:rsidR="00820ECC" w:rsidRPr="006546F1">
        <w:rPr>
          <w:rFonts w:cstheme="minorHAnsi"/>
          <w:sz w:val="24"/>
          <w:szCs w:val="24"/>
        </w:rPr>
        <w:t xml:space="preserve"> consiste </w:t>
      </w:r>
      <w:r w:rsidR="001A16C3" w:rsidRPr="006546F1">
        <w:rPr>
          <w:rFonts w:cstheme="minorHAnsi"/>
          <w:sz w:val="24"/>
          <w:szCs w:val="24"/>
        </w:rPr>
        <w:t>un aprendizaje por competencias y</w:t>
      </w:r>
      <w:r w:rsidR="00820ECC" w:rsidRPr="006546F1">
        <w:rPr>
          <w:rFonts w:cstheme="minorHAnsi"/>
          <w:sz w:val="24"/>
          <w:szCs w:val="24"/>
        </w:rPr>
        <w:t xml:space="preserve"> que comp</w:t>
      </w:r>
      <w:r w:rsidR="001A16C3" w:rsidRPr="006546F1">
        <w:rPr>
          <w:rFonts w:cstheme="minorHAnsi"/>
          <w:sz w:val="24"/>
          <w:szCs w:val="24"/>
        </w:rPr>
        <w:t>etencias se necesita.</w:t>
      </w:r>
      <w:r w:rsidR="00C63C05" w:rsidRPr="006546F1">
        <w:rPr>
          <w:rFonts w:cstheme="minorHAnsi"/>
          <w:sz w:val="24"/>
          <w:szCs w:val="24"/>
        </w:rPr>
        <w:t xml:space="preserve"> Espero que co</w:t>
      </w:r>
      <w:r w:rsidR="00881D0D" w:rsidRPr="006546F1">
        <w:rPr>
          <w:rFonts w:cstheme="minorHAnsi"/>
          <w:sz w:val="24"/>
          <w:szCs w:val="24"/>
        </w:rPr>
        <w:t xml:space="preserve">n ejemplos y definiciones podamos </w:t>
      </w:r>
      <w:r w:rsidR="00C63C05" w:rsidRPr="006546F1">
        <w:rPr>
          <w:rFonts w:cstheme="minorHAnsi"/>
          <w:sz w:val="24"/>
          <w:szCs w:val="24"/>
        </w:rPr>
        <w:t>llegar a u</w:t>
      </w:r>
      <w:r w:rsidR="00881D0D" w:rsidRPr="006546F1">
        <w:rPr>
          <w:rFonts w:cstheme="minorHAnsi"/>
          <w:sz w:val="24"/>
          <w:szCs w:val="24"/>
        </w:rPr>
        <w:t>na idea clara de</w:t>
      </w:r>
      <w:r w:rsidR="00C63C05" w:rsidRPr="006546F1">
        <w:rPr>
          <w:rFonts w:cstheme="minorHAnsi"/>
          <w:sz w:val="24"/>
          <w:szCs w:val="24"/>
        </w:rPr>
        <w:t xml:space="preserve"> esta nueva metodología y ayudar a difundirla para dar un paso </w:t>
      </w:r>
      <w:r w:rsidR="006D4FC6" w:rsidRPr="006546F1">
        <w:rPr>
          <w:rFonts w:cstheme="minorHAnsi"/>
          <w:sz w:val="24"/>
          <w:szCs w:val="24"/>
        </w:rPr>
        <w:t>más</w:t>
      </w:r>
      <w:r w:rsidR="00C63C05" w:rsidRPr="006546F1">
        <w:rPr>
          <w:rFonts w:cstheme="minorHAnsi"/>
          <w:sz w:val="24"/>
          <w:szCs w:val="24"/>
        </w:rPr>
        <w:t xml:space="preserve"> en la evolución del pensamiento y sobre todo en la educación de </w:t>
      </w:r>
      <w:r w:rsidR="006D4FC6" w:rsidRPr="006546F1">
        <w:rPr>
          <w:rFonts w:cstheme="minorHAnsi"/>
          <w:sz w:val="24"/>
          <w:szCs w:val="24"/>
        </w:rPr>
        <w:t>México</w:t>
      </w:r>
      <w:r w:rsidR="00C63C05" w:rsidRPr="006546F1">
        <w:rPr>
          <w:rFonts w:cstheme="minorHAnsi"/>
          <w:sz w:val="24"/>
          <w:szCs w:val="24"/>
        </w:rPr>
        <w:t>. Hagamos de</w:t>
      </w:r>
      <w:r w:rsidR="00881D0D" w:rsidRPr="006546F1">
        <w:rPr>
          <w:rFonts w:cstheme="minorHAnsi"/>
          <w:sz w:val="24"/>
          <w:szCs w:val="24"/>
        </w:rPr>
        <w:t xml:space="preserve"> nuestro</w:t>
      </w:r>
      <w:r w:rsidR="00C63C05" w:rsidRPr="006546F1">
        <w:rPr>
          <w:rFonts w:cstheme="minorHAnsi"/>
          <w:sz w:val="24"/>
          <w:szCs w:val="24"/>
        </w:rPr>
        <w:t xml:space="preserve"> país uno de los mejores, tenemos la materia prima solo falta saber utilizarla. </w:t>
      </w:r>
    </w:p>
    <w:p w:rsidR="00045ED3" w:rsidRPr="006546F1" w:rsidRDefault="00045ED3" w:rsidP="00DD3C2A">
      <w:pPr>
        <w:jc w:val="both"/>
        <w:rPr>
          <w:rFonts w:cstheme="minorHAnsi"/>
          <w:sz w:val="24"/>
          <w:szCs w:val="24"/>
        </w:rPr>
      </w:pPr>
      <w:r w:rsidRPr="006546F1">
        <w:rPr>
          <w:rFonts w:cstheme="minorHAnsi"/>
          <w:sz w:val="24"/>
          <w:szCs w:val="24"/>
        </w:rPr>
        <w:t>¿A</w:t>
      </w:r>
      <w:r w:rsidR="0024200F" w:rsidRPr="006546F1">
        <w:rPr>
          <w:rFonts w:cstheme="minorHAnsi"/>
          <w:sz w:val="24"/>
          <w:szCs w:val="24"/>
        </w:rPr>
        <w:t xml:space="preserve"> qué</w:t>
      </w:r>
      <w:r w:rsidRPr="006546F1">
        <w:rPr>
          <w:rFonts w:cstheme="minorHAnsi"/>
          <w:sz w:val="24"/>
          <w:szCs w:val="24"/>
        </w:rPr>
        <w:t xml:space="preserve"> nos referimos con competencia?</w:t>
      </w:r>
    </w:p>
    <w:p w:rsidR="00EE0E5B" w:rsidRPr="006546F1" w:rsidRDefault="00820ECC" w:rsidP="00DD3C2A">
      <w:pPr>
        <w:jc w:val="both"/>
        <w:rPr>
          <w:rFonts w:cstheme="minorHAnsi"/>
          <w:sz w:val="24"/>
          <w:szCs w:val="24"/>
        </w:rPr>
      </w:pPr>
      <w:r w:rsidRPr="006546F1">
        <w:rPr>
          <w:rFonts w:cstheme="minorHAnsi"/>
          <w:sz w:val="24"/>
          <w:szCs w:val="24"/>
        </w:rPr>
        <w:t xml:space="preserve"> </w:t>
      </w:r>
      <w:commentRangeStart w:id="21"/>
      <w:r w:rsidR="00045ED3" w:rsidRPr="006546F1">
        <w:rPr>
          <w:rFonts w:cstheme="minorHAnsi"/>
          <w:sz w:val="24"/>
          <w:szCs w:val="24"/>
        </w:rPr>
        <w:t>El termino competencia nace de las teorías cognitivas</w:t>
      </w:r>
      <w:r w:rsidR="00DB09E6" w:rsidRPr="006546F1">
        <w:rPr>
          <w:rFonts w:cstheme="minorHAnsi"/>
          <w:sz w:val="24"/>
          <w:szCs w:val="24"/>
        </w:rPr>
        <w:t xml:space="preserve"> y no es que</w:t>
      </w:r>
      <w:r w:rsidR="00045ED3" w:rsidRPr="006546F1">
        <w:rPr>
          <w:rFonts w:cstheme="minorHAnsi"/>
          <w:sz w:val="24"/>
          <w:szCs w:val="24"/>
        </w:rPr>
        <w:t xml:space="preserve"> las</w:t>
      </w:r>
      <w:r w:rsidR="00DB09E6" w:rsidRPr="006546F1">
        <w:rPr>
          <w:rFonts w:cstheme="minorHAnsi"/>
          <w:sz w:val="24"/>
          <w:szCs w:val="24"/>
        </w:rPr>
        <w:t xml:space="preserve"> personas</w:t>
      </w:r>
      <w:r w:rsidR="00045ED3" w:rsidRPr="006546F1">
        <w:rPr>
          <w:rFonts w:cstheme="minorHAnsi"/>
          <w:sz w:val="24"/>
          <w:szCs w:val="24"/>
        </w:rPr>
        <w:t xml:space="preserve"> </w:t>
      </w:r>
      <w:r w:rsidR="006D4FC6" w:rsidRPr="006546F1">
        <w:rPr>
          <w:rFonts w:cstheme="minorHAnsi"/>
          <w:sz w:val="24"/>
          <w:szCs w:val="24"/>
        </w:rPr>
        <w:t>estén</w:t>
      </w:r>
      <w:r w:rsidR="00045ED3" w:rsidRPr="006546F1">
        <w:rPr>
          <w:rFonts w:cstheme="minorHAnsi"/>
          <w:sz w:val="24"/>
          <w:szCs w:val="24"/>
        </w:rPr>
        <w:t xml:space="preserve"> dispuestas a ser competitivas entre ellas</w:t>
      </w:r>
      <w:ins w:id="22" w:author="Ana Maritza Vega Jauregui" w:date="2011-10-24T19:03:00Z">
        <w:r w:rsidR="006306A5">
          <w:rPr>
            <w:rFonts w:cstheme="minorHAnsi"/>
            <w:sz w:val="24"/>
            <w:szCs w:val="24"/>
          </w:rPr>
          <w:t>.</w:t>
        </w:r>
      </w:ins>
      <w:del w:id="23" w:author="Ana Maritza Vega Jauregui" w:date="2011-10-24T19:03:00Z">
        <w:r w:rsidR="00045ED3" w:rsidRPr="006546F1" w:rsidDel="006306A5">
          <w:rPr>
            <w:rFonts w:cstheme="minorHAnsi"/>
            <w:sz w:val="24"/>
            <w:szCs w:val="24"/>
          </w:rPr>
          <w:delText>,</w:delText>
        </w:r>
      </w:del>
      <w:r w:rsidR="00045ED3" w:rsidRPr="006546F1">
        <w:rPr>
          <w:rFonts w:cstheme="minorHAnsi"/>
          <w:sz w:val="24"/>
          <w:szCs w:val="24"/>
        </w:rPr>
        <w:t xml:space="preserve"> para la educación y la pedagogía de este nuevo método la competencia es</w:t>
      </w:r>
      <w:r w:rsidR="00DB09E6" w:rsidRPr="006546F1">
        <w:rPr>
          <w:rFonts w:cstheme="minorHAnsi"/>
          <w:sz w:val="24"/>
          <w:szCs w:val="24"/>
        </w:rPr>
        <w:t xml:space="preserve"> el saber, que</w:t>
      </w:r>
      <w:r w:rsidR="00045ED3" w:rsidRPr="006546F1">
        <w:rPr>
          <w:rFonts w:cstheme="minorHAnsi"/>
          <w:sz w:val="24"/>
          <w:szCs w:val="24"/>
        </w:rPr>
        <w:t xml:space="preserve"> va de la mano con la adquisición de conocimientos en nuestros </w:t>
      </w:r>
      <w:r w:rsidR="00045ED3" w:rsidRPr="006546F1">
        <w:rPr>
          <w:rFonts w:cstheme="minorHAnsi"/>
          <w:sz w:val="24"/>
          <w:szCs w:val="24"/>
        </w:rPr>
        <w:lastRenderedPageBreak/>
        <w:t>esquemas cognitivos</w:t>
      </w:r>
      <w:r w:rsidR="00DB09E6" w:rsidRPr="006546F1">
        <w:rPr>
          <w:rFonts w:cstheme="minorHAnsi"/>
          <w:sz w:val="24"/>
          <w:szCs w:val="24"/>
        </w:rPr>
        <w:t>,</w:t>
      </w:r>
      <w:r w:rsidR="00045ED3" w:rsidRPr="006546F1">
        <w:rPr>
          <w:rFonts w:cstheme="minorHAnsi"/>
          <w:sz w:val="24"/>
          <w:szCs w:val="24"/>
        </w:rPr>
        <w:t xml:space="preserve">  </w:t>
      </w:r>
      <w:r w:rsidR="00DB09E6" w:rsidRPr="006546F1">
        <w:rPr>
          <w:rFonts w:cstheme="minorHAnsi"/>
          <w:sz w:val="24"/>
          <w:szCs w:val="24"/>
        </w:rPr>
        <w:t>este saber</w:t>
      </w:r>
      <w:r w:rsidR="00045ED3" w:rsidRPr="006546F1">
        <w:rPr>
          <w:rFonts w:cstheme="minorHAnsi"/>
          <w:sz w:val="24"/>
          <w:szCs w:val="24"/>
        </w:rPr>
        <w:t xml:space="preserve"> no se limita a la teoría</w:t>
      </w:r>
      <w:r w:rsidR="00DB09E6" w:rsidRPr="006546F1">
        <w:rPr>
          <w:rFonts w:cstheme="minorHAnsi"/>
          <w:sz w:val="24"/>
          <w:szCs w:val="24"/>
        </w:rPr>
        <w:t xml:space="preserve"> </w:t>
      </w:r>
      <w:r w:rsidR="00045ED3" w:rsidRPr="006546F1">
        <w:rPr>
          <w:rFonts w:cstheme="minorHAnsi"/>
          <w:sz w:val="24"/>
          <w:szCs w:val="24"/>
        </w:rPr>
        <w:t xml:space="preserve"> incluye también la </w:t>
      </w:r>
      <w:r w:rsidR="006D4FC6" w:rsidRPr="006546F1">
        <w:rPr>
          <w:rFonts w:cstheme="minorHAnsi"/>
          <w:sz w:val="24"/>
          <w:szCs w:val="24"/>
        </w:rPr>
        <w:t>práctica</w:t>
      </w:r>
      <w:ins w:id="24" w:author="Ana Maritza Vega Jauregui" w:date="2011-10-24T19:03:00Z">
        <w:r w:rsidR="006306A5">
          <w:rPr>
            <w:rFonts w:cstheme="minorHAnsi"/>
            <w:sz w:val="24"/>
            <w:szCs w:val="24"/>
          </w:rPr>
          <w:t>,</w:t>
        </w:r>
      </w:ins>
      <w:r w:rsidR="00045ED3" w:rsidRPr="006546F1">
        <w:rPr>
          <w:rFonts w:cstheme="minorHAnsi"/>
          <w:sz w:val="24"/>
          <w:szCs w:val="24"/>
        </w:rPr>
        <w:t xml:space="preserve"> es volverse maestros, volverse artistas que dominan una técnica. Nos referimos al saber pensar, saber desempeñar, saber hacer, saber decir, sabe</w:t>
      </w:r>
      <w:r w:rsidR="00DB09E6" w:rsidRPr="006546F1">
        <w:rPr>
          <w:rFonts w:cstheme="minorHAnsi"/>
          <w:sz w:val="24"/>
          <w:szCs w:val="24"/>
        </w:rPr>
        <w:t>r interpretar</w:t>
      </w:r>
      <w:r w:rsidR="00045ED3" w:rsidRPr="006546F1">
        <w:rPr>
          <w:rFonts w:cstheme="minorHAnsi"/>
          <w:sz w:val="24"/>
          <w:szCs w:val="24"/>
        </w:rPr>
        <w:t xml:space="preserve">, saber </w:t>
      </w:r>
      <w:r w:rsidR="006D4FC6" w:rsidRPr="006546F1">
        <w:rPr>
          <w:rFonts w:cstheme="minorHAnsi"/>
          <w:sz w:val="24"/>
          <w:szCs w:val="24"/>
        </w:rPr>
        <w:t>cómo</w:t>
      </w:r>
      <w:r w:rsidR="00045ED3" w:rsidRPr="006546F1">
        <w:rPr>
          <w:rFonts w:cstheme="minorHAnsi"/>
          <w:sz w:val="24"/>
          <w:szCs w:val="24"/>
        </w:rPr>
        <w:t xml:space="preserve"> saber resumido en dos </w:t>
      </w:r>
      <w:commentRangeEnd w:id="21"/>
      <w:r w:rsidR="006306A5">
        <w:rPr>
          <w:rStyle w:val="Refdecomentario"/>
        </w:rPr>
        <w:commentReference w:id="21"/>
      </w:r>
      <w:r w:rsidR="00045ED3" w:rsidRPr="006546F1">
        <w:rPr>
          <w:rFonts w:cstheme="minorHAnsi"/>
          <w:sz w:val="24"/>
          <w:szCs w:val="24"/>
        </w:rPr>
        <w:t>palabras son los saberes de ejec</w:t>
      </w:r>
      <w:ins w:id="25" w:author="Ana Maritza Vega Jauregui" w:date="2011-10-24T19:05:00Z">
        <w:r w:rsidR="006306A5">
          <w:rPr>
            <w:rFonts w:cstheme="minorHAnsi"/>
            <w:sz w:val="24"/>
            <w:szCs w:val="24"/>
          </w:rPr>
          <w:t xml:space="preserve"> </w:t>
        </w:r>
      </w:ins>
      <w:r w:rsidR="00045ED3" w:rsidRPr="006546F1">
        <w:rPr>
          <w:rFonts w:cstheme="minorHAnsi"/>
          <w:sz w:val="24"/>
          <w:szCs w:val="24"/>
        </w:rPr>
        <w:t xml:space="preserve">ución. </w:t>
      </w:r>
    </w:p>
    <w:p w:rsidR="00881D0D" w:rsidRPr="006546F1" w:rsidRDefault="00881D0D" w:rsidP="00DD3C2A">
      <w:pPr>
        <w:jc w:val="both"/>
        <w:rPr>
          <w:rFonts w:cstheme="minorHAnsi"/>
          <w:sz w:val="24"/>
          <w:szCs w:val="24"/>
        </w:rPr>
      </w:pPr>
    </w:p>
    <w:p w:rsidR="00881D0D" w:rsidRPr="006546F1" w:rsidRDefault="00881D0D" w:rsidP="00DD3C2A">
      <w:pPr>
        <w:jc w:val="both"/>
        <w:rPr>
          <w:rFonts w:cstheme="minorHAnsi"/>
          <w:sz w:val="24"/>
          <w:szCs w:val="24"/>
        </w:rPr>
      </w:pPr>
    </w:p>
    <w:p w:rsidR="00DB09E6" w:rsidRPr="006546F1" w:rsidRDefault="0024200F" w:rsidP="00DD3C2A">
      <w:pPr>
        <w:jc w:val="both"/>
        <w:rPr>
          <w:rFonts w:cstheme="minorHAnsi"/>
          <w:sz w:val="24"/>
          <w:szCs w:val="24"/>
        </w:rPr>
      </w:pPr>
      <w:r w:rsidRPr="006546F1">
        <w:rPr>
          <w:rFonts w:cstheme="minorHAnsi"/>
          <w:sz w:val="24"/>
          <w:szCs w:val="24"/>
        </w:rPr>
        <w:t>¿En qué consiste el aprendizaje por competencias?</w:t>
      </w:r>
    </w:p>
    <w:p w:rsidR="003A254D" w:rsidRPr="006546F1" w:rsidRDefault="003A254D" w:rsidP="00DD3C2A">
      <w:pPr>
        <w:jc w:val="both"/>
        <w:rPr>
          <w:rFonts w:cstheme="minorHAnsi"/>
          <w:sz w:val="24"/>
          <w:szCs w:val="24"/>
        </w:rPr>
      </w:pPr>
      <w:r w:rsidRPr="006546F1">
        <w:rPr>
          <w:rFonts w:cstheme="minorHAnsi"/>
          <w:sz w:val="24"/>
          <w:szCs w:val="24"/>
        </w:rPr>
        <w:t>Para formar una metodología de aprendizaje basa</w:t>
      </w:r>
      <w:r w:rsidR="00EE0E5B" w:rsidRPr="006546F1">
        <w:rPr>
          <w:rFonts w:cstheme="minorHAnsi"/>
          <w:sz w:val="24"/>
          <w:szCs w:val="24"/>
        </w:rPr>
        <w:t>da</w:t>
      </w:r>
      <w:r w:rsidRPr="006546F1">
        <w:rPr>
          <w:rFonts w:cstheme="minorHAnsi"/>
          <w:sz w:val="24"/>
          <w:szCs w:val="24"/>
        </w:rPr>
        <w:t xml:space="preserve"> en competencia</w:t>
      </w:r>
      <w:r w:rsidR="00EE0E5B" w:rsidRPr="006546F1">
        <w:rPr>
          <w:rFonts w:cstheme="minorHAnsi"/>
          <w:sz w:val="24"/>
          <w:szCs w:val="24"/>
        </w:rPr>
        <w:t>s</w:t>
      </w:r>
      <w:r w:rsidRPr="006546F1">
        <w:rPr>
          <w:rFonts w:cstheme="minorHAnsi"/>
          <w:sz w:val="24"/>
          <w:szCs w:val="24"/>
        </w:rPr>
        <w:t xml:space="preserve"> fue necesario analizar las necesidades o carencias, los estilos de aprendizaje desde un punto </w:t>
      </w:r>
      <w:r w:rsidR="006D4FC6" w:rsidRPr="006546F1">
        <w:rPr>
          <w:rFonts w:cstheme="minorHAnsi"/>
          <w:sz w:val="24"/>
          <w:szCs w:val="24"/>
        </w:rPr>
        <w:t>crítico</w:t>
      </w:r>
      <w:r w:rsidRPr="006546F1">
        <w:rPr>
          <w:rFonts w:cstheme="minorHAnsi"/>
          <w:sz w:val="24"/>
          <w:szCs w:val="24"/>
        </w:rPr>
        <w:t xml:space="preserve"> y las potencialidades individuales del alumno. </w:t>
      </w:r>
      <w:r w:rsidR="00EE0E5B" w:rsidRPr="006546F1">
        <w:rPr>
          <w:rFonts w:cstheme="minorHAnsi"/>
          <w:sz w:val="24"/>
          <w:szCs w:val="24"/>
        </w:rPr>
        <w:t xml:space="preserve">Para desarrollar el potencial humano debemos realizar actividades cognoscitivas que respondan eficaz y eficientemente a indicadores y respuestas establecidas que queden abiertas a lo inesperado y listas siempre para reaccionar. </w:t>
      </w:r>
    </w:p>
    <w:p w:rsidR="0051764F" w:rsidRPr="006546F1" w:rsidRDefault="00EE0E5B" w:rsidP="00DD3C2A">
      <w:pPr>
        <w:jc w:val="both"/>
        <w:rPr>
          <w:rFonts w:cstheme="minorHAnsi"/>
          <w:sz w:val="24"/>
          <w:szCs w:val="24"/>
        </w:rPr>
      </w:pPr>
      <w:r w:rsidRPr="006546F1">
        <w:rPr>
          <w:rFonts w:cstheme="minorHAnsi"/>
          <w:sz w:val="24"/>
          <w:szCs w:val="24"/>
        </w:rPr>
        <w:t xml:space="preserve">Para </w:t>
      </w:r>
      <w:r w:rsidR="0051764F" w:rsidRPr="006546F1">
        <w:rPr>
          <w:rFonts w:cstheme="minorHAnsi"/>
          <w:sz w:val="24"/>
          <w:szCs w:val="24"/>
        </w:rPr>
        <w:t>formar un aprendizaje por competencias</w:t>
      </w:r>
      <w:r w:rsidRPr="006546F1">
        <w:rPr>
          <w:rFonts w:cstheme="minorHAnsi"/>
          <w:sz w:val="24"/>
          <w:szCs w:val="24"/>
        </w:rPr>
        <w:t xml:space="preserve"> es necesario enfocar las sensaciones, percepciones, sentimientos, emociones, pensamientos o cogniciones y conductas o acciones (motricidad) a un desempeño específico, a cumplir un papel, una actividad o una tarea.</w:t>
      </w:r>
      <w:r w:rsidR="0051764F" w:rsidRPr="006546F1">
        <w:rPr>
          <w:rFonts w:cstheme="minorHAnsi"/>
          <w:sz w:val="24"/>
          <w:szCs w:val="24"/>
        </w:rPr>
        <w:t xml:space="preserve"> Esto quiere decir llevar un todo de nosotros mismos a la acción y al logro de resultado o evidencias de aprendizaje.</w:t>
      </w:r>
      <w:r w:rsidRPr="006546F1">
        <w:rPr>
          <w:rFonts w:cstheme="minorHAnsi"/>
          <w:sz w:val="24"/>
          <w:szCs w:val="24"/>
        </w:rPr>
        <w:t xml:space="preserve"> </w:t>
      </w:r>
      <w:r w:rsidR="0051764F" w:rsidRPr="006546F1">
        <w:rPr>
          <w:rFonts w:cstheme="minorHAnsi"/>
          <w:sz w:val="24"/>
          <w:szCs w:val="24"/>
        </w:rPr>
        <w:t xml:space="preserve">Para poder llegar a esto es necesario reconocer las capacidades de la persona, los procesos por los cuales se llega a lo construido y el valor de lo que se construye o del resultado al que se llega, al hacer esto se da un mayor valor a nuestras acciones y esto nos motiva a conseguir un aprendizaje total de nuestro entorno. </w:t>
      </w:r>
    </w:p>
    <w:p w:rsidR="0051764F" w:rsidRPr="006546F1" w:rsidRDefault="0051764F" w:rsidP="00DD3C2A">
      <w:pPr>
        <w:jc w:val="both"/>
        <w:rPr>
          <w:rFonts w:cstheme="minorHAnsi"/>
          <w:sz w:val="24"/>
          <w:szCs w:val="24"/>
        </w:rPr>
      </w:pPr>
      <w:r w:rsidRPr="006546F1">
        <w:rPr>
          <w:rFonts w:cstheme="minorHAnsi"/>
          <w:sz w:val="24"/>
          <w:szCs w:val="24"/>
        </w:rPr>
        <w:t>La competencia como vemos en el párrafo anterior no es únicamente un aprendizaje</w:t>
      </w:r>
      <w:r w:rsidR="00881D0D" w:rsidRPr="006546F1">
        <w:rPr>
          <w:rFonts w:cstheme="minorHAnsi"/>
          <w:sz w:val="24"/>
          <w:szCs w:val="24"/>
        </w:rPr>
        <w:t>,</w:t>
      </w:r>
      <w:r w:rsidRPr="006546F1">
        <w:rPr>
          <w:rFonts w:cstheme="minorHAnsi"/>
          <w:sz w:val="24"/>
          <w:szCs w:val="24"/>
        </w:rPr>
        <w:t xml:space="preserve"> en su </w:t>
      </w:r>
      <w:r w:rsidR="006D4FC6" w:rsidRPr="006546F1">
        <w:rPr>
          <w:rFonts w:cstheme="minorHAnsi"/>
          <w:sz w:val="24"/>
          <w:szCs w:val="24"/>
        </w:rPr>
        <w:t>mayoría</w:t>
      </w:r>
      <w:r w:rsidRPr="006546F1">
        <w:rPr>
          <w:rFonts w:cstheme="minorHAnsi"/>
          <w:sz w:val="24"/>
          <w:szCs w:val="24"/>
        </w:rPr>
        <w:t xml:space="preserve"> es </w:t>
      </w:r>
      <w:r w:rsidR="00881D0D" w:rsidRPr="006546F1">
        <w:rPr>
          <w:rFonts w:cstheme="minorHAnsi"/>
          <w:sz w:val="24"/>
          <w:szCs w:val="24"/>
        </w:rPr>
        <w:t>un desempeño. L</w:t>
      </w:r>
      <w:r w:rsidRPr="006546F1">
        <w:rPr>
          <w:rFonts w:cstheme="minorHAnsi"/>
          <w:sz w:val="24"/>
          <w:szCs w:val="24"/>
        </w:rPr>
        <w:t xml:space="preserve">a competencia y el desempeño van juntas por el </w:t>
      </w:r>
      <w:r w:rsidR="00881D0D" w:rsidRPr="006546F1">
        <w:rPr>
          <w:rFonts w:cstheme="minorHAnsi"/>
          <w:sz w:val="24"/>
          <w:szCs w:val="24"/>
        </w:rPr>
        <w:t>camino hacia una nueva sociedad,</w:t>
      </w:r>
      <w:r w:rsidRPr="006546F1">
        <w:rPr>
          <w:rFonts w:cstheme="minorHAnsi"/>
          <w:sz w:val="24"/>
          <w:szCs w:val="24"/>
        </w:rPr>
        <w:t xml:space="preserve"> ¿</w:t>
      </w:r>
      <w:r w:rsidR="006D4FC6" w:rsidRPr="006546F1">
        <w:rPr>
          <w:rFonts w:cstheme="minorHAnsi"/>
          <w:sz w:val="24"/>
          <w:szCs w:val="24"/>
        </w:rPr>
        <w:t>A</w:t>
      </w:r>
      <w:r w:rsidRPr="006546F1">
        <w:rPr>
          <w:rFonts w:cstheme="minorHAnsi"/>
          <w:sz w:val="24"/>
          <w:szCs w:val="24"/>
        </w:rPr>
        <w:t xml:space="preserve"> que nos referimos con desempeño? Es una manifestación externa de un aprendizaje es la </w:t>
      </w:r>
      <w:commentRangeStart w:id="26"/>
      <w:r w:rsidRPr="006546F1">
        <w:rPr>
          <w:rFonts w:cstheme="minorHAnsi"/>
          <w:sz w:val="24"/>
          <w:szCs w:val="24"/>
        </w:rPr>
        <w:t xml:space="preserve">evidencia de la teoría, por ejemplo una persona que tiene conocimientos sobre cómo se prepara una pizza será evaluada según el sabor de la pizza, teniendo una evidencia física de su saber </w:t>
      </w:r>
      <w:r w:rsidR="006D4FC6" w:rsidRPr="006546F1">
        <w:rPr>
          <w:rFonts w:cstheme="minorHAnsi"/>
          <w:sz w:val="24"/>
          <w:szCs w:val="24"/>
        </w:rPr>
        <w:t>teórico</w:t>
      </w:r>
      <w:r w:rsidRPr="006546F1">
        <w:rPr>
          <w:rFonts w:cstheme="minorHAnsi"/>
          <w:sz w:val="24"/>
          <w:szCs w:val="24"/>
        </w:rPr>
        <w:t xml:space="preserve">. </w:t>
      </w:r>
      <w:commentRangeEnd w:id="26"/>
      <w:r w:rsidR="006306A5">
        <w:rPr>
          <w:rStyle w:val="Refdecomentario"/>
        </w:rPr>
        <w:commentReference w:id="26"/>
      </w:r>
    </w:p>
    <w:p w:rsidR="008E084D" w:rsidRPr="006546F1" w:rsidRDefault="0051764F" w:rsidP="00DD3C2A">
      <w:pPr>
        <w:jc w:val="both"/>
        <w:rPr>
          <w:rFonts w:cstheme="minorHAnsi"/>
          <w:sz w:val="24"/>
          <w:szCs w:val="24"/>
        </w:rPr>
      </w:pPr>
      <w:r w:rsidRPr="006546F1">
        <w:rPr>
          <w:rFonts w:cstheme="minorHAnsi"/>
          <w:sz w:val="24"/>
          <w:szCs w:val="24"/>
        </w:rPr>
        <w:t xml:space="preserve">En la educación el desempeño abarca las evidencias del aprendizaje, el desarrollo de habilidades y los valores del alumno; para esta metodología las competencias se logran con un buen desempeño que englobe las habilidades del alumno, sus valores y sus resultados </w:t>
      </w:r>
      <w:r w:rsidR="008E084D" w:rsidRPr="006546F1">
        <w:rPr>
          <w:rFonts w:cstheme="minorHAnsi"/>
          <w:sz w:val="24"/>
          <w:szCs w:val="24"/>
        </w:rPr>
        <w:t>prácticos.</w:t>
      </w:r>
    </w:p>
    <w:p w:rsidR="00EE0E5B" w:rsidRPr="006546F1" w:rsidRDefault="0074754E" w:rsidP="00DD3C2A">
      <w:pPr>
        <w:jc w:val="both"/>
        <w:rPr>
          <w:rFonts w:cstheme="minorHAnsi"/>
          <w:sz w:val="24"/>
          <w:szCs w:val="24"/>
        </w:rPr>
      </w:pPr>
      <w:r w:rsidRPr="006546F1">
        <w:rPr>
          <w:rFonts w:cstheme="minorHAnsi"/>
          <w:sz w:val="24"/>
          <w:szCs w:val="24"/>
        </w:rPr>
        <w:t>D</w:t>
      </w:r>
      <w:r w:rsidR="00226640" w:rsidRPr="006546F1">
        <w:rPr>
          <w:rFonts w:cstheme="minorHAnsi"/>
          <w:sz w:val="24"/>
          <w:szCs w:val="24"/>
        </w:rPr>
        <w:t>aré</w:t>
      </w:r>
      <w:r w:rsidRPr="006546F1">
        <w:rPr>
          <w:rFonts w:cstheme="minorHAnsi"/>
          <w:sz w:val="24"/>
          <w:szCs w:val="24"/>
        </w:rPr>
        <w:t xml:space="preserve"> </w:t>
      </w:r>
      <w:r w:rsidR="00226640" w:rsidRPr="006546F1">
        <w:rPr>
          <w:rFonts w:cstheme="minorHAnsi"/>
          <w:sz w:val="24"/>
          <w:szCs w:val="24"/>
        </w:rPr>
        <w:t>un ejemplo de cómo se da el aprendizaje en la</w:t>
      </w:r>
      <w:r w:rsidRPr="006546F1">
        <w:rPr>
          <w:rFonts w:cstheme="minorHAnsi"/>
          <w:sz w:val="24"/>
          <w:szCs w:val="24"/>
        </w:rPr>
        <w:t xml:space="preserve"> </w:t>
      </w:r>
      <w:commentRangeStart w:id="27"/>
      <w:r w:rsidRPr="006546F1">
        <w:rPr>
          <w:rFonts w:cstheme="minorHAnsi"/>
          <w:sz w:val="24"/>
          <w:szCs w:val="24"/>
        </w:rPr>
        <w:t>educación de nivel superior</w:t>
      </w:r>
      <w:r w:rsidR="00B95571" w:rsidRPr="006546F1">
        <w:rPr>
          <w:rFonts w:cstheme="minorHAnsi"/>
          <w:sz w:val="24"/>
          <w:szCs w:val="24"/>
        </w:rPr>
        <w:t xml:space="preserve"> </w:t>
      </w:r>
      <w:commentRangeEnd w:id="27"/>
      <w:r w:rsidR="006306A5">
        <w:rPr>
          <w:rStyle w:val="Refdecomentario"/>
        </w:rPr>
        <w:commentReference w:id="27"/>
      </w:r>
      <w:r w:rsidR="00B95571" w:rsidRPr="006546F1">
        <w:rPr>
          <w:rFonts w:cstheme="minorHAnsi"/>
          <w:sz w:val="24"/>
          <w:szCs w:val="24"/>
        </w:rPr>
        <w:t xml:space="preserve">para </w:t>
      </w:r>
      <w:r w:rsidR="006D4FC6" w:rsidRPr="006546F1">
        <w:rPr>
          <w:rFonts w:cstheme="minorHAnsi"/>
          <w:sz w:val="24"/>
          <w:szCs w:val="24"/>
        </w:rPr>
        <w:t>después</w:t>
      </w:r>
      <w:r w:rsidR="00B95571" w:rsidRPr="006546F1">
        <w:rPr>
          <w:rFonts w:cstheme="minorHAnsi"/>
          <w:sz w:val="24"/>
          <w:szCs w:val="24"/>
        </w:rPr>
        <w:t xml:space="preserve"> explicar </w:t>
      </w:r>
      <w:r w:rsidR="006D4FC6" w:rsidRPr="006546F1">
        <w:rPr>
          <w:rFonts w:cstheme="minorHAnsi"/>
          <w:sz w:val="24"/>
          <w:szCs w:val="24"/>
        </w:rPr>
        <w:t>cómo</w:t>
      </w:r>
      <w:r w:rsidR="00B95571" w:rsidRPr="006546F1">
        <w:rPr>
          <w:rFonts w:cstheme="minorHAnsi"/>
          <w:sz w:val="24"/>
          <w:szCs w:val="24"/>
        </w:rPr>
        <w:t xml:space="preserve"> </w:t>
      </w:r>
      <w:r w:rsidR="006D4FC6" w:rsidRPr="006546F1">
        <w:rPr>
          <w:rFonts w:cstheme="minorHAnsi"/>
          <w:sz w:val="24"/>
          <w:szCs w:val="24"/>
        </w:rPr>
        <w:t>sería</w:t>
      </w:r>
      <w:r w:rsidR="00B95571" w:rsidRPr="006546F1">
        <w:rPr>
          <w:rFonts w:cstheme="minorHAnsi"/>
          <w:sz w:val="24"/>
          <w:szCs w:val="24"/>
        </w:rPr>
        <w:t xml:space="preserve"> un aprendizaje a este nivel con la metodología del aprendizaje por competencia. E</w:t>
      </w:r>
      <w:r w:rsidR="00226640" w:rsidRPr="006546F1">
        <w:rPr>
          <w:rFonts w:cstheme="minorHAnsi"/>
          <w:sz w:val="24"/>
          <w:szCs w:val="24"/>
        </w:rPr>
        <w:t xml:space="preserve">n este nivel de la educación y en nuestro contexto social nos vemos obligados a cumplir con un papel o rol que aporte algo a nuestra sociedad, nadie debe de ser obsoleto y las competencias deben de ser de acuerdo a las necesidades de la sociedad pero, tenemos un </w:t>
      </w:r>
      <w:r w:rsidR="00226640" w:rsidRPr="006546F1">
        <w:rPr>
          <w:rFonts w:cstheme="minorHAnsi"/>
          <w:sz w:val="24"/>
          <w:szCs w:val="24"/>
        </w:rPr>
        <w:lastRenderedPageBreak/>
        <w:t xml:space="preserve">pequeño problema, nos debemos enfocar únicamente a una acción o conocimiento en </w:t>
      </w:r>
      <w:del w:id="28" w:author="Ana Maritza Vega Jauregui" w:date="2011-10-24T19:10:00Z">
        <w:r w:rsidR="00226640" w:rsidRPr="006546F1" w:rsidDel="006306A5">
          <w:rPr>
            <w:rFonts w:cstheme="minorHAnsi"/>
            <w:sz w:val="24"/>
            <w:szCs w:val="24"/>
          </w:rPr>
          <w:delText>especifico</w:delText>
        </w:r>
      </w:del>
      <w:ins w:id="29" w:author="Ana Maritza Vega Jauregui" w:date="2011-10-24T19:10:00Z">
        <w:r w:rsidR="006306A5" w:rsidRPr="006546F1">
          <w:rPr>
            <w:rFonts w:cstheme="minorHAnsi"/>
            <w:sz w:val="24"/>
            <w:szCs w:val="24"/>
          </w:rPr>
          <w:t>específico</w:t>
        </w:r>
      </w:ins>
      <w:r w:rsidR="00226640" w:rsidRPr="006546F1">
        <w:rPr>
          <w:rFonts w:cstheme="minorHAnsi"/>
          <w:sz w:val="24"/>
          <w:szCs w:val="24"/>
        </w:rPr>
        <w:t xml:space="preserve">, me refiero a que si </w:t>
      </w:r>
      <w:ins w:id="30" w:author="Ana Maritza Vega Jauregui" w:date="2011-10-24T19:10:00Z">
        <w:r w:rsidR="006306A5">
          <w:rPr>
            <w:rFonts w:cstheme="minorHAnsi"/>
            <w:sz w:val="24"/>
            <w:szCs w:val="24"/>
          </w:rPr>
          <w:t xml:space="preserve"> se </w:t>
        </w:r>
      </w:ins>
      <w:r w:rsidR="00226640" w:rsidRPr="006546F1">
        <w:rPr>
          <w:rFonts w:cstheme="minorHAnsi"/>
          <w:sz w:val="24"/>
          <w:szCs w:val="24"/>
        </w:rPr>
        <w:t>decide</w:t>
      </w:r>
      <w:del w:id="31" w:author="Ana Maritza Vega Jauregui" w:date="2011-10-24T19:10:00Z">
        <w:r w:rsidR="00226640" w:rsidRPr="006546F1" w:rsidDel="006306A5">
          <w:rPr>
            <w:rFonts w:cstheme="minorHAnsi"/>
            <w:sz w:val="24"/>
            <w:szCs w:val="24"/>
          </w:rPr>
          <w:delText>s</w:delText>
        </w:r>
      </w:del>
      <w:r w:rsidR="00226640" w:rsidRPr="006546F1">
        <w:rPr>
          <w:rFonts w:cstheme="minorHAnsi"/>
          <w:sz w:val="24"/>
          <w:szCs w:val="24"/>
        </w:rPr>
        <w:t xml:space="preserve"> ingresar a la universidad a estudiar medicina los conocimientos que te enseñan son específicamente para ese campo</w:t>
      </w:r>
      <w:ins w:id="32" w:author="Ana Maritza Vega Jauregui" w:date="2011-10-24T19:11:00Z">
        <w:r w:rsidR="006306A5">
          <w:rPr>
            <w:rFonts w:cstheme="minorHAnsi"/>
            <w:sz w:val="24"/>
            <w:szCs w:val="24"/>
          </w:rPr>
          <w:t>,</w:t>
        </w:r>
      </w:ins>
      <w:r w:rsidR="00226640" w:rsidRPr="006546F1">
        <w:rPr>
          <w:rFonts w:cstheme="minorHAnsi"/>
          <w:sz w:val="24"/>
          <w:szCs w:val="24"/>
        </w:rPr>
        <w:t xml:space="preserve"> dejando de lado el desarrollo de aptitudes y actitudes que presenta un profesionista. En las universidades de nuestro país se presenta la complicación de que los alumnos egresan de las carreras únicamente con conocimientos </w:t>
      </w:r>
      <w:r w:rsidR="00B95571" w:rsidRPr="006546F1">
        <w:rPr>
          <w:rFonts w:cstheme="minorHAnsi"/>
          <w:sz w:val="24"/>
          <w:szCs w:val="24"/>
        </w:rPr>
        <w:t>teóricos</w:t>
      </w:r>
      <w:r w:rsidR="00226640" w:rsidRPr="006546F1">
        <w:rPr>
          <w:rFonts w:cstheme="minorHAnsi"/>
          <w:sz w:val="24"/>
          <w:szCs w:val="24"/>
        </w:rPr>
        <w:t xml:space="preserve"> dejando a un lado el aprendizaje practico y que genera personas </w:t>
      </w:r>
      <w:commentRangeStart w:id="33"/>
      <w:r w:rsidR="00226640" w:rsidRPr="006546F1">
        <w:rPr>
          <w:rFonts w:cstheme="minorHAnsi"/>
          <w:sz w:val="24"/>
          <w:szCs w:val="24"/>
        </w:rPr>
        <w:t>competentes,</w:t>
      </w:r>
      <w:commentRangeEnd w:id="33"/>
      <w:r w:rsidR="006306A5">
        <w:rPr>
          <w:rStyle w:val="Refdecomentario"/>
        </w:rPr>
        <w:commentReference w:id="33"/>
      </w:r>
      <w:r w:rsidR="00226640" w:rsidRPr="006546F1">
        <w:rPr>
          <w:rFonts w:cstheme="minorHAnsi"/>
          <w:sz w:val="24"/>
          <w:szCs w:val="24"/>
        </w:rPr>
        <w:t xml:space="preserve"> los egresados al momento de llegar al mundo laboral se encuentran con que no saben realmente que acciones realizar a pesar de que en su cabeza </w:t>
      </w:r>
      <w:commentRangeStart w:id="34"/>
      <w:r w:rsidR="00226640" w:rsidRPr="006546F1">
        <w:rPr>
          <w:rFonts w:cstheme="minorHAnsi"/>
          <w:sz w:val="24"/>
          <w:szCs w:val="24"/>
        </w:rPr>
        <w:t xml:space="preserve">tienen muchísima información </w:t>
      </w:r>
      <w:commentRangeEnd w:id="34"/>
      <w:r w:rsidR="006306A5">
        <w:rPr>
          <w:rStyle w:val="Refdecomentario"/>
        </w:rPr>
        <w:commentReference w:id="34"/>
      </w:r>
      <w:r w:rsidR="00226640" w:rsidRPr="006546F1">
        <w:rPr>
          <w:rFonts w:cstheme="minorHAnsi"/>
          <w:sz w:val="24"/>
          <w:szCs w:val="24"/>
        </w:rPr>
        <w:t>no tienen las herramientas y los elementos para aplicarla.</w:t>
      </w:r>
      <w:r w:rsidR="00637C89" w:rsidRPr="006546F1">
        <w:rPr>
          <w:rFonts w:cstheme="minorHAnsi"/>
          <w:sz w:val="24"/>
          <w:szCs w:val="24"/>
        </w:rPr>
        <w:t xml:space="preserve"> Esto sería una cabeza llena y no una bien hecha. </w:t>
      </w:r>
    </w:p>
    <w:p w:rsidR="00584308" w:rsidRPr="006546F1" w:rsidRDefault="00B95571" w:rsidP="00DD3C2A">
      <w:pPr>
        <w:jc w:val="both"/>
        <w:rPr>
          <w:rFonts w:cstheme="minorHAnsi"/>
          <w:sz w:val="24"/>
          <w:szCs w:val="24"/>
        </w:rPr>
      </w:pPr>
      <w:r w:rsidRPr="006546F1">
        <w:rPr>
          <w:rFonts w:cstheme="minorHAnsi"/>
          <w:sz w:val="24"/>
          <w:szCs w:val="24"/>
        </w:rPr>
        <w:t xml:space="preserve">Ahora revisaremos como </w:t>
      </w:r>
      <w:r w:rsidR="006D4FC6" w:rsidRPr="006546F1">
        <w:rPr>
          <w:rFonts w:cstheme="minorHAnsi"/>
          <w:sz w:val="24"/>
          <w:szCs w:val="24"/>
        </w:rPr>
        <w:t>sería</w:t>
      </w:r>
      <w:r w:rsidRPr="006546F1">
        <w:rPr>
          <w:rFonts w:cstheme="minorHAnsi"/>
          <w:sz w:val="24"/>
          <w:szCs w:val="24"/>
        </w:rPr>
        <w:t xml:space="preserve"> un aprendizaje a nivel superior desde el desarrollo de competencias, el primer paso es asegurar que la elección de la </w:t>
      </w:r>
      <w:r w:rsidR="00637C89" w:rsidRPr="006546F1">
        <w:rPr>
          <w:rFonts w:cstheme="minorHAnsi"/>
          <w:sz w:val="24"/>
          <w:szCs w:val="24"/>
        </w:rPr>
        <w:t>carrera sea de cada persona,</w:t>
      </w:r>
      <w:r w:rsidRPr="006546F1">
        <w:rPr>
          <w:rFonts w:cstheme="minorHAnsi"/>
          <w:sz w:val="24"/>
          <w:szCs w:val="24"/>
        </w:rPr>
        <w:t xml:space="preserve"> vaya en relación con su proyecto de vida con lo que le gustaría realizar y conocer los compromisos que conlleva esa elección. Teniendo consciencia de las necesidades de su entorno y de su sociedad pero sin dejar de lado los gustos y las preferencias personales. Una vez decidida la carrera deben darse conocimientos sobre la disciplina seleccionada, habilidades genéricas y la comunicación de ideas.</w:t>
      </w:r>
      <w:r w:rsidR="00584308" w:rsidRPr="006546F1">
        <w:rPr>
          <w:rFonts w:cstheme="minorHAnsi"/>
          <w:sz w:val="24"/>
          <w:szCs w:val="24"/>
        </w:rPr>
        <w:t xml:space="preserve"> Se le llama habilidades genéricas a las acciones que deben cumplirse para construir una competencia o un buen desempeño como son el trabajo en equipo, planteamiento de problemas, encontrar y evaluar información, expresión verbal y escrita, uso de las nuevas tecnologías y resolución de problemas. El aprendizaje debe de seguir la intención de producir o desempeñar algo en relación con la sociedad. Es importante que en las universidades que manejan esta metodología se identifiquen con lo que se producirá, con el proceso para producirlo y los métodos utilizados y al finalizar una etapa el alumno debe evaluar sus competencias adquiridas, para un desarrollo de competencias a nivel superior es importante que </w:t>
      </w:r>
      <w:ins w:id="35" w:author="Ana Maritza Vega Jauregui" w:date="2011-10-24T19:13:00Z">
        <w:r w:rsidR="005E5E78">
          <w:rPr>
            <w:rFonts w:cstheme="minorHAnsi"/>
            <w:sz w:val="24"/>
            <w:szCs w:val="24"/>
          </w:rPr>
          <w:t>l</w:t>
        </w:r>
      </w:ins>
      <w:del w:id="36" w:author="Ana Maritza Vega Jauregui" w:date="2011-10-24T19:13:00Z">
        <w:r w:rsidR="00584308" w:rsidRPr="006546F1" w:rsidDel="005E5E78">
          <w:rPr>
            <w:rFonts w:cstheme="minorHAnsi"/>
            <w:sz w:val="24"/>
            <w:szCs w:val="24"/>
          </w:rPr>
          <w:delText>n</w:delText>
        </w:r>
      </w:del>
      <w:r w:rsidR="00584308" w:rsidRPr="006546F1">
        <w:rPr>
          <w:rFonts w:cstheme="minorHAnsi"/>
          <w:sz w:val="24"/>
          <w:szCs w:val="24"/>
        </w:rPr>
        <w:t xml:space="preserve">os alumnos se vayan adentrando en el mundo laboral y que entre ellos mismos se cree un ambiente que sea representativo de lo que sucederá afuera. En las aulas de clases los docentes deberán de propiciar el trabajo en equipo, plantear problemas </w:t>
      </w:r>
      <w:r w:rsidR="006D4FC6" w:rsidRPr="006546F1">
        <w:rPr>
          <w:rFonts w:cstheme="minorHAnsi"/>
          <w:sz w:val="24"/>
          <w:szCs w:val="24"/>
        </w:rPr>
        <w:t>prácticos</w:t>
      </w:r>
      <w:r w:rsidR="00584308" w:rsidRPr="006546F1">
        <w:rPr>
          <w:rFonts w:cstheme="minorHAnsi"/>
          <w:sz w:val="24"/>
          <w:szCs w:val="24"/>
        </w:rPr>
        <w:t>, análisis de situaciones, utilización de tecnologías e in</w:t>
      </w:r>
      <w:r w:rsidR="002502AB" w:rsidRPr="006546F1">
        <w:rPr>
          <w:rFonts w:cstheme="minorHAnsi"/>
          <w:sz w:val="24"/>
          <w:szCs w:val="24"/>
        </w:rPr>
        <w:t>novació</w:t>
      </w:r>
      <w:r w:rsidR="00584308" w:rsidRPr="006546F1">
        <w:rPr>
          <w:rFonts w:cstheme="minorHAnsi"/>
          <w:sz w:val="24"/>
          <w:szCs w:val="24"/>
        </w:rPr>
        <w:t>n de técnicas para mantener a los alumnos despiertos y siempre a la cabeza de los  nuevos conocimientos que surgen.</w:t>
      </w:r>
      <w:ins w:id="37" w:author="Ana Maritza Vega Jauregui" w:date="2011-10-24T19:14:00Z">
        <w:r w:rsidR="005E5E78">
          <w:rPr>
            <w:rFonts w:cstheme="minorHAnsi"/>
            <w:sz w:val="24"/>
            <w:szCs w:val="24"/>
          </w:rPr>
          <w:t xml:space="preserve"> Y los valores?</w:t>
        </w:r>
      </w:ins>
    </w:p>
    <w:p w:rsidR="006249E4" w:rsidRPr="006546F1" w:rsidRDefault="00584308" w:rsidP="00DD3C2A">
      <w:pPr>
        <w:jc w:val="both"/>
        <w:rPr>
          <w:rFonts w:cstheme="minorHAnsi"/>
          <w:sz w:val="24"/>
          <w:szCs w:val="24"/>
        </w:rPr>
      </w:pPr>
      <w:r w:rsidRPr="006546F1">
        <w:rPr>
          <w:rFonts w:cstheme="minorHAnsi"/>
          <w:sz w:val="24"/>
          <w:szCs w:val="24"/>
        </w:rPr>
        <w:t>Es importante recorda</w:t>
      </w:r>
      <w:r w:rsidRPr="005E5E78">
        <w:rPr>
          <w:rFonts w:cstheme="minorHAnsi"/>
          <w:sz w:val="24"/>
          <w:szCs w:val="24"/>
          <w:u w:val="single"/>
          <w:rPrChange w:id="38" w:author="Ana Maritza Vega Jauregui" w:date="2011-10-24T19:14:00Z">
            <w:rPr>
              <w:rFonts w:cstheme="minorHAnsi"/>
              <w:sz w:val="24"/>
              <w:szCs w:val="24"/>
            </w:rPr>
          </w:rPrChange>
        </w:rPr>
        <w:t>d</w:t>
      </w:r>
      <w:r w:rsidRPr="006546F1">
        <w:rPr>
          <w:rFonts w:cstheme="minorHAnsi"/>
          <w:sz w:val="24"/>
          <w:szCs w:val="24"/>
        </w:rPr>
        <w:t xml:space="preserve"> que en todo sistema manejado por competencias se debe unir la teoría con la </w:t>
      </w:r>
      <w:r w:rsidR="006D4FC6" w:rsidRPr="006546F1">
        <w:rPr>
          <w:rFonts w:cstheme="minorHAnsi"/>
          <w:sz w:val="24"/>
          <w:szCs w:val="24"/>
        </w:rPr>
        <w:t>práctica</w:t>
      </w:r>
      <w:r w:rsidRPr="006546F1">
        <w:rPr>
          <w:rFonts w:cstheme="minorHAnsi"/>
          <w:sz w:val="24"/>
          <w:szCs w:val="24"/>
        </w:rPr>
        <w:t xml:space="preserve"> y con los resultados o evidencias de éxito. Se podría decir que la educación por competencias se centra en conocimientos + habilidades + </w:t>
      </w:r>
      <w:r w:rsidR="006249E4" w:rsidRPr="006546F1">
        <w:rPr>
          <w:rFonts w:cstheme="minorHAnsi"/>
          <w:sz w:val="24"/>
          <w:szCs w:val="24"/>
        </w:rPr>
        <w:t xml:space="preserve">actitudes para la competencia + evaluación de logros por el desempeño. </w:t>
      </w:r>
    </w:p>
    <w:p w:rsidR="006249E4" w:rsidRPr="006546F1" w:rsidRDefault="006249E4" w:rsidP="00DD3C2A">
      <w:pPr>
        <w:jc w:val="both"/>
        <w:rPr>
          <w:rFonts w:cstheme="minorHAnsi"/>
          <w:sz w:val="24"/>
          <w:szCs w:val="24"/>
        </w:rPr>
      </w:pPr>
      <w:r w:rsidRPr="006546F1">
        <w:rPr>
          <w:rFonts w:cstheme="minorHAnsi"/>
          <w:sz w:val="24"/>
          <w:szCs w:val="24"/>
        </w:rPr>
        <w:t>¿Qué competencias se necesitan?</w:t>
      </w:r>
    </w:p>
    <w:p w:rsidR="006249E4" w:rsidRPr="006546F1" w:rsidRDefault="006249E4" w:rsidP="00DD3C2A">
      <w:pPr>
        <w:jc w:val="both"/>
        <w:rPr>
          <w:rFonts w:cstheme="minorHAnsi"/>
          <w:sz w:val="24"/>
          <w:szCs w:val="24"/>
        </w:rPr>
      </w:pPr>
      <w:r w:rsidRPr="006546F1">
        <w:rPr>
          <w:rFonts w:cstheme="minorHAnsi"/>
          <w:sz w:val="24"/>
          <w:szCs w:val="24"/>
        </w:rPr>
        <w:t xml:space="preserve">Modelos de Australia, </w:t>
      </w:r>
      <w:r w:rsidR="006D4FC6" w:rsidRPr="006546F1">
        <w:rPr>
          <w:rFonts w:cstheme="minorHAnsi"/>
          <w:sz w:val="24"/>
          <w:szCs w:val="24"/>
        </w:rPr>
        <w:t>Canadá</w:t>
      </w:r>
      <w:r w:rsidRPr="006546F1">
        <w:rPr>
          <w:rFonts w:cstheme="minorHAnsi"/>
          <w:sz w:val="24"/>
          <w:szCs w:val="24"/>
        </w:rPr>
        <w:t xml:space="preserve"> y EUA han propuesto 8 competencias básicas: de estimación e injerencia, de comunicación, de </w:t>
      </w:r>
      <w:r w:rsidR="006D4FC6" w:rsidRPr="006546F1">
        <w:rPr>
          <w:rFonts w:cstheme="minorHAnsi"/>
          <w:sz w:val="24"/>
          <w:szCs w:val="24"/>
        </w:rPr>
        <w:t>pensamiento</w:t>
      </w:r>
      <w:r w:rsidRPr="006546F1">
        <w:rPr>
          <w:rFonts w:cstheme="minorHAnsi"/>
          <w:sz w:val="24"/>
          <w:szCs w:val="24"/>
        </w:rPr>
        <w:t xml:space="preserve"> </w:t>
      </w:r>
      <w:r w:rsidR="006D4FC6" w:rsidRPr="006546F1">
        <w:rPr>
          <w:rFonts w:cstheme="minorHAnsi"/>
          <w:sz w:val="24"/>
          <w:szCs w:val="24"/>
        </w:rPr>
        <w:t>crítico</w:t>
      </w:r>
      <w:r w:rsidRPr="006546F1">
        <w:rPr>
          <w:rFonts w:cstheme="minorHAnsi"/>
          <w:sz w:val="24"/>
          <w:szCs w:val="24"/>
        </w:rPr>
        <w:t xml:space="preserve">, de relación, de función, de liderazgo, de investigación y para la docencia </w:t>
      </w:r>
      <w:r w:rsidR="006D4FC6" w:rsidRPr="006546F1">
        <w:rPr>
          <w:rFonts w:cstheme="minorHAnsi"/>
          <w:sz w:val="24"/>
          <w:szCs w:val="24"/>
        </w:rPr>
        <w:t>e</w:t>
      </w:r>
      <w:r w:rsidRPr="006546F1">
        <w:rPr>
          <w:rFonts w:cstheme="minorHAnsi"/>
          <w:sz w:val="24"/>
          <w:szCs w:val="24"/>
        </w:rPr>
        <w:t xml:space="preserve"> integración de conocimientos. Estas habilidades fueron </w:t>
      </w:r>
      <w:r w:rsidRPr="006546F1">
        <w:rPr>
          <w:rFonts w:cstheme="minorHAnsi"/>
          <w:sz w:val="24"/>
          <w:szCs w:val="24"/>
        </w:rPr>
        <w:lastRenderedPageBreak/>
        <w:t>propuestas para el aprendizaje por competencias en un nivel de educación superio</w:t>
      </w:r>
      <w:r w:rsidR="002502AB" w:rsidRPr="006546F1">
        <w:rPr>
          <w:rFonts w:cstheme="minorHAnsi"/>
          <w:sz w:val="24"/>
          <w:szCs w:val="24"/>
        </w:rPr>
        <w:t xml:space="preserve">r para preparar </w:t>
      </w:r>
      <w:del w:id="39" w:author="Ana Maritza Vega Jauregui" w:date="2011-10-24T19:15:00Z">
        <w:r w:rsidR="002502AB" w:rsidRPr="006546F1" w:rsidDel="005E5E78">
          <w:rPr>
            <w:rFonts w:cstheme="minorHAnsi"/>
            <w:sz w:val="24"/>
            <w:szCs w:val="24"/>
          </w:rPr>
          <w:delText>dar</w:delText>
        </w:r>
      </w:del>
      <w:ins w:id="40" w:author="Ana Maritza Vega Jauregui" w:date="2011-10-24T19:15:00Z">
        <w:r w:rsidR="005E5E78">
          <w:rPr>
            <w:rFonts w:cstheme="minorHAnsi"/>
            <w:sz w:val="24"/>
            <w:szCs w:val="24"/>
          </w:rPr>
          <w:t xml:space="preserve"> desarrollar </w:t>
        </w:r>
      </w:ins>
      <w:del w:id="41" w:author="Ana Maritza Vega Jauregui" w:date="2011-10-24T19:15:00Z">
        <w:r w:rsidR="002502AB" w:rsidRPr="006546F1" w:rsidDel="005E5E78">
          <w:rPr>
            <w:rFonts w:cstheme="minorHAnsi"/>
            <w:sz w:val="24"/>
            <w:szCs w:val="24"/>
          </w:rPr>
          <w:delText xml:space="preserve"> </w:delText>
        </w:r>
      </w:del>
      <w:r w:rsidR="002502AB" w:rsidRPr="006546F1">
        <w:rPr>
          <w:rFonts w:cstheme="minorHAnsi"/>
          <w:sz w:val="24"/>
          <w:szCs w:val="24"/>
        </w:rPr>
        <w:t>habilidades</w:t>
      </w:r>
      <w:r w:rsidRPr="006546F1">
        <w:rPr>
          <w:rFonts w:cstheme="minorHAnsi"/>
          <w:sz w:val="24"/>
          <w:szCs w:val="24"/>
        </w:rPr>
        <w:t xml:space="preserve"> </w:t>
      </w:r>
      <w:ins w:id="42" w:author="Ana Maritza Vega Jauregui" w:date="2011-10-24T19:15:00Z">
        <w:r w:rsidR="005E5E78">
          <w:rPr>
            <w:rFonts w:cstheme="minorHAnsi"/>
            <w:sz w:val="24"/>
            <w:szCs w:val="24"/>
          </w:rPr>
          <w:t xml:space="preserve">en </w:t>
        </w:r>
      </w:ins>
      <w:del w:id="43" w:author="Ana Maritza Vega Jauregui" w:date="2011-10-24T19:15:00Z">
        <w:r w:rsidRPr="006546F1" w:rsidDel="005E5E78">
          <w:rPr>
            <w:rFonts w:cstheme="minorHAnsi"/>
            <w:sz w:val="24"/>
            <w:szCs w:val="24"/>
          </w:rPr>
          <w:delText>a</w:delText>
        </w:r>
      </w:del>
      <w:r w:rsidRPr="006546F1">
        <w:rPr>
          <w:rFonts w:cstheme="minorHAnsi"/>
          <w:sz w:val="24"/>
          <w:szCs w:val="24"/>
        </w:rPr>
        <w:t xml:space="preserve"> las personal que les permitan evidenciar sus conocimientos en el ambiente laboral. </w:t>
      </w:r>
    </w:p>
    <w:p w:rsidR="005766E7" w:rsidRPr="006546F1" w:rsidRDefault="006249E4" w:rsidP="00DD3C2A">
      <w:pPr>
        <w:jc w:val="both"/>
        <w:rPr>
          <w:rFonts w:cstheme="minorHAnsi"/>
          <w:sz w:val="24"/>
          <w:szCs w:val="24"/>
        </w:rPr>
      </w:pPr>
      <w:r w:rsidRPr="006546F1">
        <w:rPr>
          <w:rFonts w:cstheme="minorHAnsi"/>
          <w:sz w:val="24"/>
          <w:szCs w:val="24"/>
        </w:rPr>
        <w:t xml:space="preserve"> </w:t>
      </w:r>
      <w:r w:rsidR="002502AB" w:rsidRPr="006546F1">
        <w:rPr>
          <w:rFonts w:cstheme="minorHAnsi"/>
          <w:sz w:val="24"/>
          <w:szCs w:val="24"/>
        </w:rPr>
        <w:t>Estas habilidades son las siguientes:</w:t>
      </w:r>
      <w:r w:rsidR="0091353E" w:rsidRPr="006546F1">
        <w:rPr>
          <w:rFonts w:cstheme="minorHAnsi"/>
          <w:sz w:val="24"/>
          <w:szCs w:val="24"/>
        </w:rPr>
        <w:t xml:space="preserve"> tener los conocimientos necesarios de la disciplina y saber relacionarlos con el dominio de tareas y con los contenidos, saber hablar y escuchar </w:t>
      </w:r>
      <w:r w:rsidR="006D4FC6" w:rsidRPr="006546F1">
        <w:rPr>
          <w:rFonts w:cstheme="minorHAnsi"/>
          <w:sz w:val="24"/>
          <w:szCs w:val="24"/>
        </w:rPr>
        <w:t>formulando</w:t>
      </w:r>
      <w:r w:rsidR="0091353E" w:rsidRPr="006546F1">
        <w:rPr>
          <w:rFonts w:cstheme="minorHAnsi"/>
          <w:sz w:val="24"/>
          <w:szCs w:val="24"/>
        </w:rPr>
        <w:t xml:space="preserve"> preguntas adecuadas sabiendo interactuar en grupo, poder discutir sobre temas</w:t>
      </w:r>
      <w:r w:rsidR="005766E7" w:rsidRPr="006546F1">
        <w:rPr>
          <w:rFonts w:cstheme="minorHAnsi"/>
          <w:sz w:val="24"/>
          <w:szCs w:val="24"/>
        </w:rPr>
        <w:t xml:space="preserve"> variados</w:t>
      </w:r>
      <w:r w:rsidR="0091353E" w:rsidRPr="006546F1">
        <w:rPr>
          <w:rFonts w:cstheme="minorHAnsi"/>
          <w:sz w:val="24"/>
          <w:szCs w:val="24"/>
        </w:rPr>
        <w:t>, tomar decisiones</w:t>
      </w:r>
      <w:r w:rsidR="005766E7" w:rsidRPr="006546F1">
        <w:rPr>
          <w:rFonts w:cstheme="minorHAnsi"/>
          <w:sz w:val="24"/>
          <w:szCs w:val="24"/>
        </w:rPr>
        <w:t>,</w:t>
      </w:r>
      <w:r w:rsidR="0091353E" w:rsidRPr="006546F1">
        <w:rPr>
          <w:rFonts w:cstheme="minorHAnsi"/>
          <w:sz w:val="24"/>
          <w:szCs w:val="24"/>
        </w:rPr>
        <w:t xml:space="preserve"> leer de manera </w:t>
      </w:r>
      <w:r w:rsidR="006D4FC6" w:rsidRPr="006546F1">
        <w:rPr>
          <w:rFonts w:cstheme="minorHAnsi"/>
          <w:sz w:val="24"/>
          <w:szCs w:val="24"/>
        </w:rPr>
        <w:t>crítica</w:t>
      </w:r>
      <w:r w:rsidR="0091353E" w:rsidRPr="006546F1">
        <w:rPr>
          <w:rFonts w:cstheme="minorHAnsi"/>
          <w:sz w:val="24"/>
          <w:szCs w:val="24"/>
        </w:rPr>
        <w:t xml:space="preserve">, expresarse correctamente, tener un filtro que nos permita seleccionar y evaluar la información, tener opinión firme, escribir con lógica, saber elaborar reportes, artículos, ensayos y síntesis, tener habilidades de computación, de evaluación, de análisis, de resolución de problemas, tomar decisiones, saber consultar, saber relacionarse con ética, tener ideas básicas sobre </w:t>
      </w:r>
      <w:r w:rsidR="005766E7" w:rsidRPr="006546F1">
        <w:rPr>
          <w:rFonts w:cstheme="minorHAnsi"/>
          <w:sz w:val="24"/>
          <w:szCs w:val="24"/>
        </w:rPr>
        <w:t>la cultura y el entor</w:t>
      </w:r>
      <w:r w:rsidR="0091353E" w:rsidRPr="006546F1">
        <w:rPr>
          <w:rFonts w:cstheme="minorHAnsi"/>
          <w:sz w:val="24"/>
          <w:szCs w:val="24"/>
        </w:rPr>
        <w:t xml:space="preserve">no social, conocer de otras disciplinas y </w:t>
      </w:r>
      <w:r w:rsidR="006D4FC6" w:rsidRPr="006546F1">
        <w:rPr>
          <w:rFonts w:cstheme="minorHAnsi"/>
          <w:sz w:val="24"/>
          <w:szCs w:val="24"/>
        </w:rPr>
        <w:t>áreas</w:t>
      </w:r>
      <w:r w:rsidR="0091353E" w:rsidRPr="006546F1">
        <w:rPr>
          <w:rFonts w:cstheme="minorHAnsi"/>
          <w:sz w:val="24"/>
          <w:szCs w:val="24"/>
        </w:rPr>
        <w:t xml:space="preserve"> de trabajo (trabajo en equipo) respetar pensamientos de otros, ser servicial y cooperador, saber administrar, organizar y coordinar, planificar conforme a las jerarquías, responsabilizarse, ser un líder que toma riesgos es creativo y sabe planear con anticipación y</w:t>
      </w:r>
      <w:r w:rsidR="005766E7" w:rsidRPr="006546F1">
        <w:rPr>
          <w:rFonts w:cstheme="minorHAnsi"/>
          <w:sz w:val="24"/>
          <w:szCs w:val="24"/>
        </w:rPr>
        <w:t xml:space="preserve"> de manera responsable</w:t>
      </w:r>
      <w:r w:rsidR="0091353E" w:rsidRPr="006546F1">
        <w:rPr>
          <w:rFonts w:cstheme="minorHAnsi"/>
          <w:sz w:val="24"/>
          <w:szCs w:val="24"/>
        </w:rPr>
        <w:t xml:space="preserve"> e unir nuestros conocimientos con los de otras </w:t>
      </w:r>
      <w:commentRangeStart w:id="44"/>
      <w:r w:rsidR="0091353E" w:rsidRPr="006546F1">
        <w:rPr>
          <w:rFonts w:cstheme="minorHAnsi"/>
          <w:sz w:val="24"/>
          <w:szCs w:val="24"/>
        </w:rPr>
        <w:t>disciplinas</w:t>
      </w:r>
      <w:commentRangeEnd w:id="44"/>
      <w:r w:rsidR="005E5E78">
        <w:rPr>
          <w:rStyle w:val="Refdecomentario"/>
        </w:rPr>
        <w:commentReference w:id="44"/>
      </w:r>
      <w:r w:rsidR="0091353E" w:rsidRPr="006546F1">
        <w:rPr>
          <w:rFonts w:cstheme="minorHAnsi"/>
          <w:sz w:val="24"/>
          <w:szCs w:val="24"/>
        </w:rPr>
        <w:t>.</w:t>
      </w:r>
    </w:p>
    <w:p w:rsidR="002502AB" w:rsidRPr="006546F1" w:rsidRDefault="005766E7" w:rsidP="00DD3C2A">
      <w:pPr>
        <w:jc w:val="both"/>
        <w:rPr>
          <w:rFonts w:cstheme="minorHAnsi"/>
          <w:sz w:val="24"/>
          <w:szCs w:val="24"/>
        </w:rPr>
      </w:pPr>
      <w:r w:rsidRPr="006546F1">
        <w:rPr>
          <w:rFonts w:cstheme="minorHAnsi"/>
          <w:sz w:val="24"/>
          <w:szCs w:val="24"/>
        </w:rPr>
        <w:t xml:space="preserve">Con estas habilidades se </w:t>
      </w:r>
      <w:r w:rsidR="006D4FC6" w:rsidRPr="006546F1">
        <w:rPr>
          <w:rFonts w:cstheme="minorHAnsi"/>
          <w:sz w:val="24"/>
          <w:szCs w:val="24"/>
        </w:rPr>
        <w:t>está</w:t>
      </w:r>
      <w:r w:rsidRPr="006546F1">
        <w:rPr>
          <w:rFonts w:cstheme="minorHAnsi"/>
          <w:sz w:val="24"/>
          <w:szCs w:val="24"/>
        </w:rPr>
        <w:t xml:space="preserve"> buscando darle un papel al estudiante de persona activa y capaz de desarrollar su potencial aplicando sus </w:t>
      </w:r>
      <w:r w:rsidR="006D4FC6" w:rsidRPr="006546F1">
        <w:rPr>
          <w:rFonts w:cstheme="minorHAnsi"/>
          <w:sz w:val="24"/>
          <w:szCs w:val="24"/>
        </w:rPr>
        <w:t>conocimientos</w:t>
      </w:r>
      <w:r w:rsidRPr="006546F1">
        <w:rPr>
          <w:rFonts w:cstheme="minorHAnsi"/>
          <w:sz w:val="24"/>
          <w:szCs w:val="24"/>
        </w:rPr>
        <w:t xml:space="preserve">, habilidades y conductas en situaciones y </w:t>
      </w:r>
      <w:r w:rsidR="006D4FC6" w:rsidRPr="006546F1">
        <w:rPr>
          <w:rFonts w:cstheme="minorHAnsi"/>
          <w:sz w:val="24"/>
          <w:szCs w:val="24"/>
        </w:rPr>
        <w:t>así</w:t>
      </w:r>
      <w:r w:rsidRPr="006546F1">
        <w:rPr>
          <w:rFonts w:cstheme="minorHAnsi"/>
          <w:sz w:val="24"/>
          <w:szCs w:val="24"/>
        </w:rPr>
        <w:t xml:space="preserve"> demostrar un aprendizaje integrado y </w:t>
      </w:r>
      <w:commentRangeStart w:id="45"/>
      <w:r w:rsidRPr="006546F1">
        <w:rPr>
          <w:rFonts w:cstheme="minorHAnsi"/>
          <w:sz w:val="24"/>
          <w:szCs w:val="24"/>
        </w:rPr>
        <w:t xml:space="preserve">competitivo. </w:t>
      </w:r>
      <w:r w:rsidR="0091353E" w:rsidRPr="006546F1">
        <w:rPr>
          <w:rFonts w:cstheme="minorHAnsi"/>
          <w:sz w:val="24"/>
          <w:szCs w:val="24"/>
        </w:rPr>
        <w:t xml:space="preserve"> </w:t>
      </w:r>
      <w:commentRangeEnd w:id="45"/>
      <w:r w:rsidR="005E5E78">
        <w:rPr>
          <w:rStyle w:val="Refdecomentario"/>
        </w:rPr>
        <w:commentReference w:id="45"/>
      </w:r>
    </w:p>
    <w:p w:rsidR="00642EE2" w:rsidRPr="006546F1" w:rsidRDefault="00642EE2" w:rsidP="00DD3C2A">
      <w:pPr>
        <w:jc w:val="both"/>
        <w:rPr>
          <w:rFonts w:cstheme="minorHAnsi"/>
          <w:sz w:val="24"/>
          <w:szCs w:val="24"/>
        </w:rPr>
      </w:pPr>
      <w:r w:rsidRPr="006546F1">
        <w:rPr>
          <w:rFonts w:cstheme="minorHAnsi"/>
          <w:sz w:val="24"/>
          <w:szCs w:val="24"/>
        </w:rPr>
        <w:t>Como ya mencionamos anteriormente es necesario que el individuo en el sistema por competencias tenga conocimientos, habilidades y valores, ya hablamos de los conocimientos y de las habilidad</w:t>
      </w:r>
      <w:r w:rsidR="006171FF" w:rsidRPr="006546F1">
        <w:rPr>
          <w:rFonts w:cstheme="minorHAnsi"/>
          <w:sz w:val="24"/>
          <w:szCs w:val="24"/>
        </w:rPr>
        <w:t xml:space="preserve">es y ahora es el turno de los valores. Los valores necesarios para la competencia son tener actitudes morales y éticas, el gusto por aprender a aprender, estar comprometido con la ciudadanía, respeto y </w:t>
      </w:r>
      <w:r w:rsidR="006D4FC6" w:rsidRPr="006546F1">
        <w:rPr>
          <w:rFonts w:cstheme="minorHAnsi"/>
          <w:sz w:val="24"/>
          <w:szCs w:val="24"/>
        </w:rPr>
        <w:t>tolerancia</w:t>
      </w:r>
      <w:r w:rsidR="006171FF" w:rsidRPr="006546F1">
        <w:rPr>
          <w:rFonts w:cstheme="minorHAnsi"/>
          <w:sz w:val="24"/>
          <w:szCs w:val="24"/>
        </w:rPr>
        <w:t xml:space="preserve"> hacia los </w:t>
      </w:r>
      <w:r w:rsidR="006D4FC6" w:rsidRPr="006546F1">
        <w:rPr>
          <w:rFonts w:cstheme="minorHAnsi"/>
          <w:sz w:val="24"/>
          <w:szCs w:val="24"/>
        </w:rPr>
        <w:t>otros</w:t>
      </w:r>
      <w:r w:rsidR="006171FF" w:rsidRPr="006546F1">
        <w:rPr>
          <w:rFonts w:cstheme="minorHAnsi"/>
          <w:sz w:val="24"/>
          <w:szCs w:val="24"/>
        </w:rPr>
        <w:t xml:space="preserve">, educación liberal y conciencia ambiental. </w:t>
      </w:r>
    </w:p>
    <w:p w:rsidR="00160638" w:rsidRPr="006546F1" w:rsidRDefault="00017F4E" w:rsidP="00DD3C2A">
      <w:pPr>
        <w:jc w:val="both"/>
        <w:rPr>
          <w:rFonts w:cstheme="minorHAnsi"/>
          <w:sz w:val="24"/>
          <w:szCs w:val="24"/>
        </w:rPr>
      </w:pPr>
      <w:r w:rsidRPr="006546F1">
        <w:rPr>
          <w:rFonts w:cstheme="minorHAnsi"/>
          <w:sz w:val="24"/>
          <w:szCs w:val="24"/>
        </w:rPr>
        <w:t xml:space="preserve">Hasta ahora se ha descrito como funciona la metodología del aprendizaje por competencias en general y con ejemplos de su funcionalidad en la educación superior pero ¿existe el aprendizaje por competencias en niños? La respuesta es </w:t>
      </w:r>
      <w:r w:rsidR="006D4FC6" w:rsidRPr="006546F1">
        <w:rPr>
          <w:rFonts w:cstheme="minorHAnsi"/>
          <w:sz w:val="24"/>
          <w:szCs w:val="24"/>
        </w:rPr>
        <w:t>sí</w:t>
      </w:r>
      <w:r w:rsidRPr="006546F1">
        <w:rPr>
          <w:rFonts w:cstheme="minorHAnsi"/>
          <w:sz w:val="24"/>
          <w:szCs w:val="24"/>
        </w:rPr>
        <w:t xml:space="preserve">. En la actualidad existen proyectos y escuelas dedicadas al desarrollo del aprendizaje por medio de </w:t>
      </w:r>
      <w:r w:rsidR="006D4FC6" w:rsidRPr="006546F1">
        <w:rPr>
          <w:rFonts w:cstheme="minorHAnsi"/>
          <w:sz w:val="24"/>
          <w:szCs w:val="24"/>
        </w:rPr>
        <w:t>habilidades</w:t>
      </w:r>
      <w:r w:rsidRPr="006546F1">
        <w:rPr>
          <w:rFonts w:cstheme="minorHAnsi"/>
          <w:sz w:val="24"/>
          <w:szCs w:val="24"/>
        </w:rPr>
        <w:t xml:space="preserve"> y competencias en los niños por ejemplo existe </w:t>
      </w:r>
      <w:ins w:id="46" w:author="Ana Maritza Vega Jauregui" w:date="2011-10-24T19:19:00Z">
        <w:r w:rsidR="005E5E78">
          <w:rPr>
            <w:rFonts w:cstheme="minorHAnsi"/>
            <w:sz w:val="24"/>
            <w:szCs w:val="24"/>
          </w:rPr>
          <w:t xml:space="preserve">material de la editorial … llamdo </w:t>
        </w:r>
      </w:ins>
      <w:r w:rsidRPr="006546F1">
        <w:rPr>
          <w:rFonts w:cstheme="minorHAnsi"/>
          <w:sz w:val="24"/>
          <w:szCs w:val="24"/>
        </w:rPr>
        <w:t xml:space="preserve">el Proyecto de </w:t>
      </w:r>
      <w:r w:rsidR="006D4FC6" w:rsidRPr="006546F1">
        <w:rPr>
          <w:rFonts w:cstheme="minorHAnsi"/>
          <w:sz w:val="24"/>
          <w:szCs w:val="24"/>
        </w:rPr>
        <w:t>Activación</w:t>
      </w:r>
      <w:r w:rsidRPr="006546F1">
        <w:rPr>
          <w:rFonts w:cstheme="minorHAnsi"/>
          <w:sz w:val="24"/>
          <w:szCs w:val="24"/>
        </w:rPr>
        <w:t xml:space="preserve"> de la Inteligencia (PAI) que trata de despertar un razonamiento en los niños desde kínder hasta primaria que los encamine a la solución de problemas, a relacionar conceptos nuevos con los ya aprendi</w:t>
      </w:r>
      <w:r w:rsidR="00160638" w:rsidRPr="006546F1">
        <w:rPr>
          <w:rFonts w:cstheme="minorHAnsi"/>
          <w:sz w:val="24"/>
          <w:szCs w:val="24"/>
        </w:rPr>
        <w:t xml:space="preserve">dos y de esta manera llegar al </w:t>
      </w:r>
      <w:r w:rsidRPr="006546F1">
        <w:rPr>
          <w:rFonts w:cstheme="minorHAnsi"/>
          <w:sz w:val="24"/>
          <w:szCs w:val="24"/>
        </w:rPr>
        <w:t>o</w:t>
      </w:r>
      <w:r w:rsidR="00160638" w:rsidRPr="006546F1">
        <w:rPr>
          <w:rFonts w:cstheme="minorHAnsi"/>
          <w:sz w:val="24"/>
          <w:szCs w:val="24"/>
        </w:rPr>
        <w:t>b</w:t>
      </w:r>
      <w:r w:rsidRPr="006546F1">
        <w:rPr>
          <w:rFonts w:cstheme="minorHAnsi"/>
          <w:sz w:val="24"/>
          <w:szCs w:val="24"/>
        </w:rPr>
        <w:t xml:space="preserve">jetivo principal que es aprender a aprender, darle una autonomía en cuestiones de aprendizaje a los niños a través de actividades, juegos y ejercicios. </w:t>
      </w:r>
      <w:r w:rsidR="00160638" w:rsidRPr="006546F1">
        <w:rPr>
          <w:rFonts w:cstheme="minorHAnsi"/>
          <w:sz w:val="24"/>
          <w:szCs w:val="24"/>
        </w:rPr>
        <w:t xml:space="preserve">El PAI se enfoca en el desarrollo de habilidades cognitivas para el aprendizaje del alumno como atención, memoria, razonamiento, lenguaje, </w:t>
      </w:r>
      <w:r w:rsidR="006D4FC6" w:rsidRPr="006546F1">
        <w:rPr>
          <w:rFonts w:cstheme="minorHAnsi"/>
          <w:sz w:val="24"/>
          <w:szCs w:val="24"/>
        </w:rPr>
        <w:t>estructura</w:t>
      </w:r>
      <w:r w:rsidR="00160638" w:rsidRPr="006546F1">
        <w:rPr>
          <w:rFonts w:cstheme="minorHAnsi"/>
          <w:sz w:val="24"/>
          <w:szCs w:val="24"/>
        </w:rPr>
        <w:t xml:space="preserve"> del espacio, vivencia del tiempo y motricidad. Este proyecto logra que trabajan en conjunto alumnos y docentes para hacer del aprendizaje un hecho activo tanto para el alumno como el maestro y </w:t>
      </w:r>
      <w:commentRangeStart w:id="47"/>
      <w:r w:rsidR="00160638" w:rsidRPr="006546F1">
        <w:rPr>
          <w:rFonts w:cstheme="minorHAnsi"/>
          <w:sz w:val="24"/>
          <w:szCs w:val="24"/>
        </w:rPr>
        <w:t xml:space="preserve">quitar la monotonía de la escuela antigua. </w:t>
      </w:r>
      <w:commentRangeEnd w:id="47"/>
      <w:r w:rsidR="005E5E78">
        <w:rPr>
          <w:rStyle w:val="Refdecomentario"/>
        </w:rPr>
        <w:commentReference w:id="47"/>
      </w:r>
    </w:p>
    <w:p w:rsidR="00160638" w:rsidRPr="006546F1" w:rsidRDefault="00637C89" w:rsidP="00DD3C2A">
      <w:pPr>
        <w:jc w:val="both"/>
        <w:rPr>
          <w:rFonts w:cstheme="minorHAnsi"/>
          <w:sz w:val="24"/>
          <w:szCs w:val="24"/>
        </w:rPr>
      </w:pPr>
      <w:r w:rsidRPr="006546F1">
        <w:rPr>
          <w:rFonts w:cstheme="minorHAnsi"/>
          <w:sz w:val="24"/>
          <w:szCs w:val="24"/>
        </w:rPr>
        <w:lastRenderedPageBreak/>
        <w:t xml:space="preserve">Conclusiones. </w:t>
      </w:r>
    </w:p>
    <w:p w:rsidR="00637C89" w:rsidRPr="006546F1" w:rsidRDefault="00637C89" w:rsidP="00DD3C2A">
      <w:pPr>
        <w:jc w:val="both"/>
        <w:rPr>
          <w:rFonts w:cstheme="minorHAnsi"/>
          <w:sz w:val="24"/>
          <w:szCs w:val="24"/>
        </w:rPr>
      </w:pPr>
      <w:r w:rsidRPr="006546F1">
        <w:rPr>
          <w:rFonts w:cstheme="minorHAnsi"/>
          <w:sz w:val="24"/>
          <w:szCs w:val="24"/>
        </w:rPr>
        <w:t xml:space="preserve">Este método de aprendizaje por competencias </w:t>
      </w:r>
      <w:r w:rsidR="00DE6430" w:rsidRPr="006546F1">
        <w:rPr>
          <w:rFonts w:cstheme="minorHAnsi"/>
          <w:sz w:val="24"/>
          <w:szCs w:val="24"/>
        </w:rPr>
        <w:t>está</w:t>
      </w:r>
      <w:r w:rsidRPr="006546F1">
        <w:rPr>
          <w:rFonts w:cstheme="minorHAnsi"/>
          <w:sz w:val="24"/>
          <w:szCs w:val="24"/>
        </w:rPr>
        <w:t xml:space="preserve"> basado en el modelo de la educación en el </w:t>
      </w:r>
      <w:r w:rsidR="00DE6430" w:rsidRPr="006546F1">
        <w:rPr>
          <w:rFonts w:cstheme="minorHAnsi"/>
          <w:sz w:val="24"/>
          <w:szCs w:val="24"/>
        </w:rPr>
        <w:t>área</w:t>
      </w:r>
      <w:r w:rsidRPr="006546F1">
        <w:rPr>
          <w:rFonts w:cstheme="minorHAnsi"/>
          <w:sz w:val="24"/>
          <w:szCs w:val="24"/>
        </w:rPr>
        <w:t xml:space="preserve"> escolar denominado cognitivo. El desarrollar habilidades tanto en niños como en estudiantes universitarios va unido al desarrollo y evolución de las cogniciones como lo </w:t>
      </w:r>
      <w:r w:rsidR="00DE6430" w:rsidRPr="006546F1">
        <w:rPr>
          <w:rFonts w:cstheme="minorHAnsi"/>
          <w:sz w:val="24"/>
          <w:szCs w:val="24"/>
        </w:rPr>
        <w:t>plantea</w:t>
      </w:r>
      <w:r w:rsidRPr="006546F1">
        <w:rPr>
          <w:rFonts w:cstheme="minorHAnsi"/>
          <w:sz w:val="24"/>
          <w:szCs w:val="24"/>
        </w:rPr>
        <w:t xml:space="preserve"> el modelo cognitivo. </w:t>
      </w:r>
    </w:p>
    <w:p w:rsidR="00637C89" w:rsidRPr="006546F1" w:rsidRDefault="00637C89" w:rsidP="00DD3C2A">
      <w:pPr>
        <w:jc w:val="both"/>
        <w:rPr>
          <w:rFonts w:cstheme="minorHAnsi"/>
          <w:sz w:val="24"/>
          <w:szCs w:val="24"/>
        </w:rPr>
      </w:pPr>
      <w:r w:rsidRPr="006546F1">
        <w:rPr>
          <w:rFonts w:cstheme="minorHAnsi"/>
          <w:sz w:val="24"/>
          <w:szCs w:val="24"/>
        </w:rPr>
        <w:t xml:space="preserve">En mi opinión las competencias y las habilidades mencionadas en este ensayo son las necesarias para que la sociedad llegue a niveles </w:t>
      </w:r>
      <w:r w:rsidR="00DE6430" w:rsidRPr="006546F1">
        <w:rPr>
          <w:rFonts w:cstheme="minorHAnsi"/>
          <w:sz w:val="24"/>
          <w:szCs w:val="24"/>
        </w:rPr>
        <w:t>más</w:t>
      </w:r>
      <w:r w:rsidRPr="006546F1">
        <w:rPr>
          <w:rFonts w:cstheme="minorHAnsi"/>
          <w:sz w:val="24"/>
          <w:szCs w:val="24"/>
        </w:rPr>
        <w:t xml:space="preserve"> evolucionados de pensamientos, se busca que cada individuo logre </w:t>
      </w:r>
      <w:r w:rsidR="00DE6430" w:rsidRPr="006546F1">
        <w:rPr>
          <w:rFonts w:cstheme="minorHAnsi"/>
          <w:sz w:val="24"/>
          <w:szCs w:val="24"/>
        </w:rPr>
        <w:t>romper</w:t>
      </w:r>
      <w:r w:rsidRPr="006546F1">
        <w:rPr>
          <w:rFonts w:cstheme="minorHAnsi"/>
          <w:sz w:val="24"/>
          <w:szCs w:val="24"/>
        </w:rPr>
        <w:t xml:space="preserve"> con sus propios limitantes, que se rete a </w:t>
      </w:r>
      <w:r w:rsidR="00DE6430" w:rsidRPr="006546F1">
        <w:rPr>
          <w:rFonts w:cstheme="minorHAnsi"/>
          <w:sz w:val="24"/>
          <w:szCs w:val="24"/>
        </w:rPr>
        <w:t>sí</w:t>
      </w:r>
      <w:r w:rsidRPr="006546F1">
        <w:rPr>
          <w:rFonts w:cstheme="minorHAnsi"/>
          <w:sz w:val="24"/>
          <w:szCs w:val="24"/>
        </w:rPr>
        <w:t xml:space="preserve"> mismo. </w:t>
      </w:r>
    </w:p>
    <w:p w:rsidR="00637C89" w:rsidRPr="006546F1" w:rsidRDefault="00637C89" w:rsidP="00DD3C2A">
      <w:pPr>
        <w:jc w:val="both"/>
        <w:rPr>
          <w:rFonts w:cstheme="minorHAnsi"/>
          <w:sz w:val="24"/>
          <w:szCs w:val="24"/>
        </w:rPr>
      </w:pPr>
      <w:r w:rsidRPr="006546F1">
        <w:rPr>
          <w:rFonts w:cstheme="minorHAnsi"/>
          <w:sz w:val="24"/>
          <w:szCs w:val="24"/>
        </w:rPr>
        <w:t xml:space="preserve">Es </w:t>
      </w:r>
      <w:commentRangeStart w:id="48"/>
      <w:r w:rsidRPr="006546F1">
        <w:rPr>
          <w:rFonts w:cstheme="minorHAnsi"/>
          <w:sz w:val="24"/>
          <w:szCs w:val="24"/>
        </w:rPr>
        <w:t>importante que todos los individuos de la sociedad aprendamos a aprender y de esta manera no necesitemos de un ma</w:t>
      </w:r>
      <w:r w:rsidR="0017301F" w:rsidRPr="006546F1">
        <w:rPr>
          <w:rFonts w:cstheme="minorHAnsi"/>
          <w:sz w:val="24"/>
          <w:szCs w:val="24"/>
        </w:rPr>
        <w:t>e</w:t>
      </w:r>
      <w:r w:rsidRPr="006546F1">
        <w:rPr>
          <w:rFonts w:cstheme="minorHAnsi"/>
          <w:sz w:val="24"/>
          <w:szCs w:val="24"/>
        </w:rPr>
        <w:t>stro o un docente para que nos ayude a seguir aprendiendo a lo largo de nuestra vida</w:t>
      </w:r>
      <w:commentRangeEnd w:id="48"/>
      <w:r w:rsidR="005E5E78">
        <w:rPr>
          <w:rStyle w:val="Refdecomentario"/>
        </w:rPr>
        <w:commentReference w:id="48"/>
      </w:r>
      <w:r w:rsidRPr="006546F1">
        <w:rPr>
          <w:rFonts w:cstheme="minorHAnsi"/>
          <w:sz w:val="24"/>
          <w:szCs w:val="24"/>
        </w:rPr>
        <w:t xml:space="preserve">, si desde niños o a nivel universitario desarrollamos las habilidades mencionadas vamos a adquirir un pensamientos </w:t>
      </w:r>
      <w:r w:rsidR="00DE6430" w:rsidRPr="006546F1">
        <w:rPr>
          <w:rFonts w:cstheme="minorHAnsi"/>
          <w:sz w:val="24"/>
          <w:szCs w:val="24"/>
        </w:rPr>
        <w:t>más</w:t>
      </w:r>
      <w:r w:rsidRPr="006546F1">
        <w:rPr>
          <w:rFonts w:cstheme="minorHAnsi"/>
          <w:sz w:val="24"/>
          <w:szCs w:val="24"/>
        </w:rPr>
        <w:t xml:space="preserve"> complejo que nos permitirá </w:t>
      </w:r>
      <w:r w:rsidR="00DE6430" w:rsidRPr="006546F1">
        <w:rPr>
          <w:rFonts w:cstheme="minorHAnsi"/>
          <w:sz w:val="24"/>
          <w:szCs w:val="24"/>
        </w:rPr>
        <w:t>analizar</w:t>
      </w:r>
      <w:r w:rsidRPr="006546F1">
        <w:rPr>
          <w:rFonts w:cstheme="minorHAnsi"/>
          <w:sz w:val="24"/>
          <w:szCs w:val="24"/>
        </w:rPr>
        <w:t xml:space="preserve"> todas las situaciones que nos rodean, ser </w:t>
      </w:r>
      <w:r w:rsidR="00DE6430" w:rsidRPr="006546F1">
        <w:rPr>
          <w:rFonts w:cstheme="minorHAnsi"/>
          <w:sz w:val="24"/>
          <w:szCs w:val="24"/>
        </w:rPr>
        <w:t>más</w:t>
      </w:r>
      <w:r w:rsidRPr="006546F1">
        <w:rPr>
          <w:rFonts w:cstheme="minorHAnsi"/>
          <w:sz w:val="24"/>
          <w:szCs w:val="24"/>
        </w:rPr>
        <w:t xml:space="preserve"> eficaces, </w:t>
      </w:r>
      <w:r w:rsidR="0017301F" w:rsidRPr="006546F1">
        <w:rPr>
          <w:rFonts w:cstheme="minorHAnsi"/>
          <w:sz w:val="24"/>
          <w:szCs w:val="24"/>
        </w:rPr>
        <w:t xml:space="preserve">eficientes y productivos, realizando un trabajo optimo, que nos lleve a exigir un ambiente mejor para vivir y desarrollarnos. Yo siempre he </w:t>
      </w:r>
      <w:r w:rsidR="00DE6430" w:rsidRPr="006546F1">
        <w:rPr>
          <w:rFonts w:cstheme="minorHAnsi"/>
          <w:sz w:val="24"/>
          <w:szCs w:val="24"/>
        </w:rPr>
        <w:t>creído</w:t>
      </w:r>
      <w:r w:rsidR="0017301F" w:rsidRPr="006546F1">
        <w:rPr>
          <w:rFonts w:cstheme="minorHAnsi"/>
          <w:sz w:val="24"/>
          <w:szCs w:val="24"/>
        </w:rPr>
        <w:t xml:space="preserve"> que la evolución y el desarrollo de un país se logra desarrollando y evolucionando el pensamiento de sus ciudadanos y por lo tanto enseñándoles a saber pensar, saber criticar, saber trabajar, saber esforzarse, saber hacer las cosas bien hechas y esto se logra por medio de las competencias que como ya dijimos va de la mano con el saber, es aplicar los conocimientos es </w:t>
      </w:r>
      <w:r w:rsidR="00DE6430" w:rsidRPr="006546F1">
        <w:rPr>
          <w:rFonts w:cstheme="minorHAnsi"/>
          <w:sz w:val="24"/>
          <w:szCs w:val="24"/>
        </w:rPr>
        <w:t>actuar</w:t>
      </w:r>
      <w:r w:rsidR="0017301F" w:rsidRPr="006546F1">
        <w:rPr>
          <w:rFonts w:cstheme="minorHAnsi"/>
          <w:sz w:val="24"/>
          <w:szCs w:val="24"/>
        </w:rPr>
        <w:t xml:space="preserve"> de manera lógica y con principios básicos de conducta y pensamiento. </w:t>
      </w:r>
    </w:p>
    <w:p w:rsidR="0017301F" w:rsidRPr="006546F1" w:rsidRDefault="0017301F" w:rsidP="00DD3C2A">
      <w:pPr>
        <w:jc w:val="both"/>
        <w:rPr>
          <w:rFonts w:cstheme="minorHAnsi"/>
          <w:sz w:val="24"/>
          <w:szCs w:val="24"/>
        </w:rPr>
      </w:pPr>
      <w:r w:rsidRPr="006546F1">
        <w:rPr>
          <w:rFonts w:cstheme="minorHAnsi"/>
          <w:sz w:val="24"/>
          <w:szCs w:val="24"/>
        </w:rPr>
        <w:t xml:space="preserve">En la actualidad en todos los niveles de educación se </w:t>
      </w:r>
      <w:r w:rsidR="00DE6430" w:rsidRPr="006546F1">
        <w:rPr>
          <w:rFonts w:cstheme="minorHAnsi"/>
          <w:sz w:val="24"/>
          <w:szCs w:val="24"/>
        </w:rPr>
        <w:t>está</w:t>
      </w:r>
      <w:r w:rsidRPr="006546F1">
        <w:rPr>
          <w:rFonts w:cstheme="minorHAnsi"/>
          <w:sz w:val="24"/>
          <w:szCs w:val="24"/>
        </w:rPr>
        <w:t xml:space="preserve"> implementando el desarrollo del aprendizaje por competencias y es una gran esperanza para nuestro futuro como país, pero es necesario </w:t>
      </w:r>
      <w:commentRangeStart w:id="49"/>
      <w:r w:rsidRPr="006546F1">
        <w:rPr>
          <w:rFonts w:cstheme="minorHAnsi"/>
          <w:sz w:val="24"/>
          <w:szCs w:val="24"/>
        </w:rPr>
        <w:t>explicar con claridad este método</w:t>
      </w:r>
      <w:commentRangeEnd w:id="49"/>
      <w:r w:rsidR="00FB7F60">
        <w:rPr>
          <w:rStyle w:val="Refdecomentario"/>
        </w:rPr>
        <w:commentReference w:id="49"/>
      </w:r>
      <w:r w:rsidRPr="006546F1">
        <w:rPr>
          <w:rFonts w:cstheme="minorHAnsi"/>
          <w:sz w:val="24"/>
          <w:szCs w:val="24"/>
        </w:rPr>
        <w:t xml:space="preserve">, borrar la idea de sentido común de que un modelo por competencias trata de hacer a las personas competir unos con otros. Este modelo busca dar habilidades, herramientas y formas de trabajo a la ciudadanía para llegar a un nivel </w:t>
      </w:r>
      <w:del w:id="50" w:author="Ana Maritza Vega Jauregui" w:date="2011-10-24T19:23:00Z">
        <w:r w:rsidRPr="006546F1" w:rsidDel="00FB7F60">
          <w:rPr>
            <w:rFonts w:cstheme="minorHAnsi"/>
            <w:sz w:val="24"/>
            <w:szCs w:val="24"/>
          </w:rPr>
          <w:delText>optimo</w:delText>
        </w:r>
      </w:del>
      <w:ins w:id="51" w:author="Ana Maritza Vega Jauregui" w:date="2011-10-24T19:23:00Z">
        <w:r w:rsidR="00FB7F60" w:rsidRPr="006546F1">
          <w:rPr>
            <w:rFonts w:cstheme="minorHAnsi"/>
            <w:sz w:val="24"/>
            <w:szCs w:val="24"/>
          </w:rPr>
          <w:t>óptimo</w:t>
        </w:r>
      </w:ins>
      <w:r w:rsidRPr="006546F1">
        <w:rPr>
          <w:rFonts w:cstheme="minorHAnsi"/>
          <w:sz w:val="24"/>
          <w:szCs w:val="24"/>
        </w:rPr>
        <w:t xml:space="preserve"> de conocimientos y de acción, para poder desarrollarnos en el ambiente laboral a una temprana edad debido a que en el transcurso de tus años de escuela lograste adquirir una seguridad para tomar decisiones, un pensamiento lógico, analítico y </w:t>
      </w:r>
      <w:r w:rsidR="00DE6430" w:rsidRPr="006546F1">
        <w:rPr>
          <w:rFonts w:cstheme="minorHAnsi"/>
          <w:sz w:val="24"/>
          <w:szCs w:val="24"/>
        </w:rPr>
        <w:t>crítico</w:t>
      </w:r>
      <w:r w:rsidRPr="006546F1">
        <w:rPr>
          <w:rFonts w:cstheme="minorHAnsi"/>
          <w:sz w:val="24"/>
          <w:szCs w:val="24"/>
        </w:rPr>
        <w:t xml:space="preserve">, saber </w:t>
      </w:r>
      <w:r w:rsidR="00DE6430" w:rsidRPr="006546F1">
        <w:rPr>
          <w:rFonts w:cstheme="minorHAnsi"/>
          <w:sz w:val="24"/>
          <w:szCs w:val="24"/>
        </w:rPr>
        <w:t>cómo</w:t>
      </w:r>
      <w:r w:rsidRPr="006546F1">
        <w:rPr>
          <w:rFonts w:cstheme="minorHAnsi"/>
          <w:sz w:val="24"/>
          <w:szCs w:val="24"/>
        </w:rPr>
        <w:t xml:space="preserve"> expres</w:t>
      </w:r>
      <w:r w:rsidR="003019D1" w:rsidRPr="006546F1">
        <w:rPr>
          <w:rFonts w:cstheme="minorHAnsi"/>
          <w:sz w:val="24"/>
          <w:szCs w:val="24"/>
        </w:rPr>
        <w:t xml:space="preserve">arte escrita y </w:t>
      </w:r>
      <w:r w:rsidR="00DE6430" w:rsidRPr="006546F1">
        <w:rPr>
          <w:rFonts w:cstheme="minorHAnsi"/>
          <w:sz w:val="24"/>
          <w:szCs w:val="24"/>
        </w:rPr>
        <w:t>verbalmente</w:t>
      </w:r>
      <w:r w:rsidR="003019D1" w:rsidRPr="006546F1">
        <w:rPr>
          <w:rFonts w:cstheme="minorHAnsi"/>
          <w:sz w:val="24"/>
          <w:szCs w:val="24"/>
        </w:rPr>
        <w:t xml:space="preserve">, etc. Habilidades que en otros tiempos solo se adquirían con la </w:t>
      </w:r>
      <w:r w:rsidR="00DE6430" w:rsidRPr="006546F1">
        <w:rPr>
          <w:rFonts w:cstheme="minorHAnsi"/>
          <w:sz w:val="24"/>
          <w:szCs w:val="24"/>
        </w:rPr>
        <w:t>práctica</w:t>
      </w:r>
      <w:r w:rsidR="003019D1" w:rsidRPr="006546F1">
        <w:rPr>
          <w:rFonts w:cstheme="minorHAnsi"/>
          <w:sz w:val="24"/>
          <w:szCs w:val="24"/>
        </w:rPr>
        <w:t xml:space="preserve">. </w:t>
      </w:r>
    </w:p>
    <w:p w:rsidR="003019D1" w:rsidRPr="006546F1" w:rsidRDefault="003019D1" w:rsidP="00DD3C2A">
      <w:pPr>
        <w:jc w:val="both"/>
        <w:rPr>
          <w:rFonts w:cstheme="minorHAnsi"/>
          <w:sz w:val="24"/>
          <w:szCs w:val="24"/>
        </w:rPr>
      </w:pPr>
      <w:r w:rsidRPr="006546F1">
        <w:rPr>
          <w:rFonts w:cstheme="minorHAnsi"/>
          <w:sz w:val="24"/>
          <w:szCs w:val="24"/>
        </w:rPr>
        <w:t xml:space="preserve">El involucrarte en el mundo laboral a temprana edad no debe de ser a mi punto de vista solo por fines económicos, como mencionaba en el ensayo se debe encontrar un sentido y una finalidad al adquirir conocimientos, un sentido propio y social </w:t>
      </w:r>
      <w:r w:rsidR="00DE6430" w:rsidRPr="006546F1">
        <w:rPr>
          <w:rFonts w:cstheme="minorHAnsi"/>
          <w:sz w:val="24"/>
          <w:szCs w:val="24"/>
        </w:rPr>
        <w:t>pensando</w:t>
      </w:r>
      <w:r w:rsidRPr="006546F1">
        <w:rPr>
          <w:rFonts w:cstheme="minorHAnsi"/>
          <w:sz w:val="24"/>
          <w:szCs w:val="24"/>
        </w:rPr>
        <w:t xml:space="preserve"> en mi y en los demás en lo que le puedo </w:t>
      </w:r>
      <w:r w:rsidR="00DE6430" w:rsidRPr="006546F1">
        <w:rPr>
          <w:rFonts w:cstheme="minorHAnsi"/>
          <w:sz w:val="24"/>
          <w:szCs w:val="24"/>
        </w:rPr>
        <w:t>ofrecer</w:t>
      </w:r>
      <w:r w:rsidRPr="006546F1">
        <w:rPr>
          <w:rFonts w:cstheme="minorHAnsi"/>
          <w:sz w:val="24"/>
          <w:szCs w:val="24"/>
        </w:rPr>
        <w:t xml:space="preserve"> a esta sociedad. </w:t>
      </w:r>
      <w:r w:rsidR="00DE6430" w:rsidRPr="006546F1">
        <w:rPr>
          <w:rFonts w:cstheme="minorHAnsi"/>
          <w:sz w:val="24"/>
          <w:szCs w:val="24"/>
        </w:rPr>
        <w:t xml:space="preserve">Si cada unos de los individuos del país escogiera la profesión que de verdad le apasiona porque le encuentra un sentido propio y un sentido para ayuda de los demás la convivencia sería distinta entre ciudadanos, entre empresario y hasta entre estudiantes de carreras. </w:t>
      </w:r>
      <w:commentRangeStart w:id="52"/>
      <w:r w:rsidRPr="006546F1">
        <w:rPr>
          <w:rFonts w:cstheme="minorHAnsi"/>
          <w:sz w:val="24"/>
          <w:szCs w:val="24"/>
        </w:rPr>
        <w:t xml:space="preserve">Por ejemplo en la universidad Guadalajara Lamar se maneja el </w:t>
      </w:r>
      <w:r w:rsidRPr="006546F1">
        <w:rPr>
          <w:rFonts w:cstheme="minorHAnsi"/>
          <w:sz w:val="24"/>
          <w:szCs w:val="24"/>
        </w:rPr>
        <w:lastRenderedPageBreak/>
        <w:t xml:space="preserve">método de aprendizaje por competencia, llevando practicas desde 2do semestre hasta 8vo aplicando en todas las materias casos </w:t>
      </w:r>
      <w:r w:rsidR="00DE6430" w:rsidRPr="006546F1">
        <w:rPr>
          <w:rFonts w:cstheme="minorHAnsi"/>
          <w:sz w:val="24"/>
          <w:szCs w:val="24"/>
        </w:rPr>
        <w:t>prácticos</w:t>
      </w:r>
      <w:r w:rsidRPr="006546F1">
        <w:rPr>
          <w:rFonts w:cstheme="minorHAnsi"/>
          <w:sz w:val="24"/>
          <w:szCs w:val="24"/>
        </w:rPr>
        <w:t xml:space="preserve"> de la teoría, estas situaciones nos ayudan a desarrollar en nosotros esas habilidades para enfrentarnos con el mundo real pero dentro de nuestra misma instituciones existe una rivalidad entre médicos, nutriólogos, psicólogos y odontólogos, no nos fijamos en que todos estamos ahí por una finalidad propia y una finalidad grupal que es buscar la salud y esto es debido a que muchos de los alumnos se encuentran estudiando una carrera solo por imposición y no por convicción </w:t>
      </w:r>
      <w:r w:rsidR="00DE6430" w:rsidRPr="006546F1">
        <w:rPr>
          <w:rFonts w:cstheme="minorHAnsi"/>
          <w:sz w:val="24"/>
          <w:szCs w:val="24"/>
        </w:rPr>
        <w:t>situación</w:t>
      </w:r>
      <w:r w:rsidRPr="006546F1">
        <w:rPr>
          <w:rFonts w:cstheme="minorHAnsi"/>
          <w:sz w:val="24"/>
          <w:szCs w:val="24"/>
        </w:rPr>
        <w:t xml:space="preserve"> que no les permite ver mas </w:t>
      </w:r>
      <w:r w:rsidR="00DE6430" w:rsidRPr="006546F1">
        <w:rPr>
          <w:rFonts w:cstheme="minorHAnsi"/>
          <w:sz w:val="24"/>
          <w:szCs w:val="24"/>
        </w:rPr>
        <w:t>allá</w:t>
      </w:r>
      <w:r w:rsidRPr="006546F1">
        <w:rPr>
          <w:rFonts w:cstheme="minorHAnsi"/>
          <w:sz w:val="24"/>
          <w:szCs w:val="24"/>
        </w:rPr>
        <w:t xml:space="preserve"> de lo superficial. </w:t>
      </w:r>
      <w:commentRangeEnd w:id="52"/>
      <w:r w:rsidR="00FB7F60">
        <w:rPr>
          <w:rStyle w:val="Refdecomentario"/>
        </w:rPr>
        <w:commentReference w:id="52"/>
      </w:r>
    </w:p>
    <w:p w:rsidR="003019D1" w:rsidRPr="006546F1" w:rsidRDefault="003019D1" w:rsidP="00DD3C2A">
      <w:pPr>
        <w:jc w:val="both"/>
        <w:rPr>
          <w:rFonts w:cstheme="minorHAnsi"/>
          <w:sz w:val="24"/>
          <w:szCs w:val="24"/>
        </w:rPr>
      </w:pPr>
      <w:r w:rsidRPr="006546F1">
        <w:rPr>
          <w:rFonts w:cstheme="minorHAnsi"/>
          <w:sz w:val="24"/>
          <w:szCs w:val="24"/>
        </w:rPr>
        <w:t xml:space="preserve">Según mi punto de vista esta visión superficial de las situaciones es debido a que a nuestras generaciones no nos </w:t>
      </w:r>
      <w:del w:id="53" w:author="Ana Maritza Vega Jauregui" w:date="2011-10-24T19:25:00Z">
        <w:r w:rsidRPr="006546F1" w:rsidDel="00FB7F60">
          <w:rPr>
            <w:rFonts w:cstheme="minorHAnsi"/>
            <w:sz w:val="24"/>
            <w:szCs w:val="24"/>
          </w:rPr>
          <w:delText>toco</w:delText>
        </w:r>
      </w:del>
      <w:ins w:id="54" w:author="Ana Maritza Vega Jauregui" w:date="2011-10-24T19:25:00Z">
        <w:r w:rsidR="00FB7F60" w:rsidRPr="006546F1">
          <w:rPr>
            <w:rFonts w:cstheme="minorHAnsi"/>
            <w:sz w:val="24"/>
            <w:szCs w:val="24"/>
          </w:rPr>
          <w:t>tocó</w:t>
        </w:r>
      </w:ins>
      <w:r w:rsidRPr="006546F1">
        <w:rPr>
          <w:rFonts w:cstheme="minorHAnsi"/>
          <w:sz w:val="24"/>
          <w:szCs w:val="24"/>
        </w:rPr>
        <w:t xml:space="preserve"> vivir esos nuevos modelos educativos por tanto nos hemos tenido que ir adaptando y evolucionando conforme va llegando nueva información. Las generaciones siguientes vienen con una mentalidad </w:t>
      </w:r>
      <w:del w:id="55" w:author="Ana Maritza Vega Jauregui" w:date="2011-10-24T19:25:00Z">
        <w:r w:rsidRPr="006546F1" w:rsidDel="00FB7F60">
          <w:rPr>
            <w:rFonts w:cstheme="minorHAnsi"/>
            <w:sz w:val="24"/>
            <w:szCs w:val="24"/>
          </w:rPr>
          <w:delText>mas</w:delText>
        </w:r>
      </w:del>
      <w:ins w:id="56" w:author="Ana Maritza Vega Jauregui" w:date="2011-10-24T19:25:00Z">
        <w:r w:rsidR="00FB7F60" w:rsidRPr="006546F1">
          <w:rPr>
            <w:rFonts w:cstheme="minorHAnsi"/>
            <w:sz w:val="24"/>
            <w:szCs w:val="24"/>
          </w:rPr>
          <w:t>más</w:t>
        </w:r>
      </w:ins>
      <w:r w:rsidRPr="006546F1">
        <w:rPr>
          <w:rFonts w:cstheme="minorHAnsi"/>
          <w:sz w:val="24"/>
          <w:szCs w:val="24"/>
        </w:rPr>
        <w:t xml:space="preserve"> critica, con otro </w:t>
      </w:r>
      <w:r w:rsidR="00DE6430" w:rsidRPr="006546F1">
        <w:rPr>
          <w:rFonts w:cstheme="minorHAnsi"/>
          <w:sz w:val="24"/>
          <w:szCs w:val="24"/>
        </w:rPr>
        <w:t>nivel</w:t>
      </w:r>
      <w:r w:rsidRPr="006546F1">
        <w:rPr>
          <w:rFonts w:cstheme="minorHAnsi"/>
          <w:sz w:val="24"/>
          <w:szCs w:val="24"/>
        </w:rPr>
        <w:t xml:space="preserve"> de consciencia que nos va a levantar como sociedad, creo que una de las habilidades que debemos </w:t>
      </w:r>
      <w:r w:rsidR="00DE6430" w:rsidRPr="006546F1">
        <w:rPr>
          <w:rFonts w:cstheme="minorHAnsi"/>
          <w:sz w:val="24"/>
          <w:szCs w:val="24"/>
        </w:rPr>
        <w:t>desarrollar</w:t>
      </w:r>
      <w:r w:rsidRPr="006546F1">
        <w:rPr>
          <w:rFonts w:cstheme="minorHAnsi"/>
          <w:sz w:val="24"/>
          <w:szCs w:val="24"/>
        </w:rPr>
        <w:t xml:space="preserve"> es aprender del otro, no </w:t>
      </w:r>
      <w:r w:rsidR="00DE6430" w:rsidRPr="006546F1">
        <w:rPr>
          <w:rFonts w:cstheme="minorHAnsi"/>
          <w:sz w:val="24"/>
          <w:szCs w:val="24"/>
        </w:rPr>
        <w:t>importa</w:t>
      </w:r>
      <w:r w:rsidRPr="006546F1">
        <w:rPr>
          <w:rFonts w:cstheme="minorHAnsi"/>
          <w:sz w:val="24"/>
          <w:szCs w:val="24"/>
        </w:rPr>
        <w:t xml:space="preserve"> si es </w:t>
      </w:r>
      <w:r w:rsidR="00DE6430" w:rsidRPr="006546F1">
        <w:rPr>
          <w:rFonts w:cstheme="minorHAnsi"/>
          <w:sz w:val="24"/>
          <w:szCs w:val="24"/>
        </w:rPr>
        <w:t>más</w:t>
      </w:r>
      <w:r w:rsidRPr="006546F1">
        <w:rPr>
          <w:rFonts w:cstheme="minorHAnsi"/>
          <w:sz w:val="24"/>
          <w:szCs w:val="24"/>
        </w:rPr>
        <w:t xml:space="preserve"> chico o </w:t>
      </w:r>
      <w:r w:rsidR="00DE6430" w:rsidRPr="006546F1">
        <w:rPr>
          <w:rFonts w:cstheme="minorHAnsi"/>
          <w:sz w:val="24"/>
          <w:szCs w:val="24"/>
        </w:rPr>
        <w:t>más</w:t>
      </w:r>
      <w:r w:rsidRPr="006546F1">
        <w:rPr>
          <w:rFonts w:cstheme="minorHAnsi"/>
          <w:sz w:val="24"/>
          <w:szCs w:val="24"/>
        </w:rPr>
        <w:t xml:space="preserve"> grande que </w:t>
      </w:r>
      <w:del w:id="57" w:author="Ana Maritza Vega Jauregui" w:date="2011-10-24T19:25:00Z">
        <w:r w:rsidRPr="006546F1" w:rsidDel="00FB7F60">
          <w:rPr>
            <w:rFonts w:cstheme="minorHAnsi"/>
            <w:sz w:val="24"/>
            <w:szCs w:val="24"/>
          </w:rPr>
          <w:delText>tu</w:delText>
        </w:r>
      </w:del>
      <w:ins w:id="58" w:author="Ana Maritza Vega Jauregui" w:date="2011-10-24T19:25:00Z">
        <w:r w:rsidR="00FB7F60" w:rsidRPr="006546F1">
          <w:rPr>
            <w:rFonts w:cstheme="minorHAnsi"/>
            <w:sz w:val="24"/>
            <w:szCs w:val="24"/>
          </w:rPr>
          <w:t>tú</w:t>
        </w:r>
      </w:ins>
      <w:r w:rsidRPr="006546F1">
        <w:rPr>
          <w:rFonts w:cstheme="minorHAnsi"/>
          <w:sz w:val="24"/>
          <w:szCs w:val="24"/>
        </w:rPr>
        <w:t xml:space="preserve"> siempre se puede aprender del compañero que tenemos a nuestro lado. </w:t>
      </w:r>
    </w:p>
    <w:p w:rsidR="003019D1" w:rsidRPr="006546F1" w:rsidRDefault="003019D1" w:rsidP="00DD3C2A">
      <w:pPr>
        <w:jc w:val="both"/>
        <w:rPr>
          <w:rFonts w:cstheme="minorHAnsi"/>
          <w:sz w:val="24"/>
          <w:szCs w:val="24"/>
        </w:rPr>
      </w:pPr>
      <w:r w:rsidRPr="006546F1">
        <w:rPr>
          <w:rFonts w:cstheme="minorHAnsi"/>
          <w:sz w:val="24"/>
          <w:szCs w:val="24"/>
        </w:rPr>
        <w:t xml:space="preserve">Antes </w:t>
      </w:r>
      <w:r w:rsidR="00DE6430" w:rsidRPr="006546F1">
        <w:rPr>
          <w:rFonts w:cstheme="minorHAnsi"/>
          <w:sz w:val="24"/>
          <w:szCs w:val="24"/>
        </w:rPr>
        <w:t>tenía</w:t>
      </w:r>
      <w:r w:rsidRPr="006546F1">
        <w:rPr>
          <w:rFonts w:cstheme="minorHAnsi"/>
          <w:sz w:val="24"/>
          <w:szCs w:val="24"/>
        </w:rPr>
        <w:t xml:space="preserve"> la idea de que los alumnos entraban muy chicos a la universidad pero creo que debido a los modelos educativos y al cambio en la consciencia global del país se </w:t>
      </w:r>
      <w:r w:rsidR="00DE6430" w:rsidRPr="006546F1">
        <w:rPr>
          <w:rFonts w:cstheme="minorHAnsi"/>
          <w:sz w:val="24"/>
          <w:szCs w:val="24"/>
        </w:rPr>
        <w:t>está</w:t>
      </w:r>
      <w:r w:rsidRPr="006546F1">
        <w:rPr>
          <w:rFonts w:cstheme="minorHAnsi"/>
          <w:sz w:val="24"/>
          <w:szCs w:val="24"/>
        </w:rPr>
        <w:t xml:space="preserve"> produciendo otro fenómeno y los alumnos de nivel universidad llegan </w:t>
      </w:r>
      <w:r w:rsidR="00DE6430" w:rsidRPr="006546F1">
        <w:rPr>
          <w:rFonts w:cstheme="minorHAnsi"/>
          <w:sz w:val="24"/>
          <w:szCs w:val="24"/>
        </w:rPr>
        <w:t>más</w:t>
      </w:r>
      <w:r w:rsidRPr="006546F1">
        <w:rPr>
          <w:rFonts w:cstheme="minorHAnsi"/>
          <w:sz w:val="24"/>
          <w:szCs w:val="24"/>
        </w:rPr>
        <w:t xml:space="preserve"> centrados y con </w:t>
      </w:r>
      <w:del w:id="59" w:author="Ana Maritza Vega Jauregui" w:date="2011-10-24T19:26:00Z">
        <w:r w:rsidRPr="006546F1" w:rsidDel="00FB7F60">
          <w:rPr>
            <w:rFonts w:cstheme="minorHAnsi"/>
            <w:sz w:val="24"/>
            <w:szCs w:val="24"/>
          </w:rPr>
          <w:delText>mas</w:delText>
        </w:r>
      </w:del>
      <w:ins w:id="60" w:author="Ana Maritza Vega Jauregui" w:date="2011-10-24T19:26:00Z">
        <w:r w:rsidR="00FB7F60" w:rsidRPr="006546F1">
          <w:rPr>
            <w:rFonts w:cstheme="minorHAnsi"/>
            <w:sz w:val="24"/>
            <w:szCs w:val="24"/>
          </w:rPr>
          <w:t>más</w:t>
        </w:r>
      </w:ins>
      <w:r w:rsidRPr="006546F1">
        <w:rPr>
          <w:rFonts w:cstheme="minorHAnsi"/>
          <w:sz w:val="24"/>
          <w:szCs w:val="24"/>
        </w:rPr>
        <w:t xml:space="preserve"> habilidades y competencias que los alumnos de generaciones pasada. En las preparatorias se les enseña sobre inteligencia </w:t>
      </w:r>
      <w:r w:rsidR="00DE6430" w:rsidRPr="006546F1">
        <w:rPr>
          <w:rFonts w:cstheme="minorHAnsi"/>
          <w:sz w:val="24"/>
          <w:szCs w:val="24"/>
        </w:rPr>
        <w:t>emocional</w:t>
      </w:r>
      <w:r w:rsidRPr="006546F1">
        <w:rPr>
          <w:rFonts w:cstheme="minorHAnsi"/>
          <w:sz w:val="24"/>
          <w:szCs w:val="24"/>
        </w:rPr>
        <w:t xml:space="preserve">, control del </w:t>
      </w:r>
      <w:r w:rsidR="00F629DC" w:rsidRPr="006546F1">
        <w:rPr>
          <w:rFonts w:cstheme="minorHAnsi"/>
          <w:sz w:val="24"/>
          <w:szCs w:val="24"/>
        </w:rPr>
        <w:t xml:space="preserve">estrés y a adquirir habilidades que les permiten una mayor liberación de </w:t>
      </w:r>
      <w:r w:rsidR="00DE6430" w:rsidRPr="006546F1">
        <w:rPr>
          <w:rFonts w:cstheme="minorHAnsi"/>
          <w:sz w:val="24"/>
          <w:szCs w:val="24"/>
        </w:rPr>
        <w:t>sí</w:t>
      </w:r>
      <w:r w:rsidR="00F629DC" w:rsidRPr="006546F1">
        <w:rPr>
          <w:rFonts w:cstheme="minorHAnsi"/>
          <w:sz w:val="24"/>
          <w:szCs w:val="24"/>
        </w:rPr>
        <w:t xml:space="preserve"> mismos. </w:t>
      </w:r>
    </w:p>
    <w:p w:rsidR="00F629DC" w:rsidRPr="006546F1" w:rsidRDefault="00F629DC" w:rsidP="00DD3C2A">
      <w:pPr>
        <w:jc w:val="both"/>
        <w:rPr>
          <w:rFonts w:cstheme="minorHAnsi"/>
          <w:sz w:val="24"/>
          <w:szCs w:val="24"/>
        </w:rPr>
      </w:pPr>
      <w:r w:rsidRPr="006546F1">
        <w:rPr>
          <w:rFonts w:cstheme="minorHAnsi"/>
          <w:sz w:val="24"/>
          <w:szCs w:val="24"/>
        </w:rPr>
        <w:t xml:space="preserve">Para concluir el tema del cual me toco desarrollar </w:t>
      </w:r>
      <w:commentRangeStart w:id="61"/>
      <w:r w:rsidRPr="006546F1">
        <w:rPr>
          <w:rFonts w:cstheme="minorHAnsi"/>
          <w:sz w:val="24"/>
          <w:szCs w:val="24"/>
        </w:rPr>
        <w:t xml:space="preserve">mi ensayo y mi exposición me ayudo a entender de una manera </w:t>
      </w:r>
      <w:r w:rsidR="00DE6430" w:rsidRPr="006546F1">
        <w:rPr>
          <w:rFonts w:cstheme="minorHAnsi"/>
          <w:sz w:val="24"/>
          <w:szCs w:val="24"/>
        </w:rPr>
        <w:t>más</w:t>
      </w:r>
      <w:r w:rsidRPr="006546F1">
        <w:rPr>
          <w:rFonts w:cstheme="minorHAnsi"/>
          <w:sz w:val="24"/>
          <w:szCs w:val="24"/>
        </w:rPr>
        <w:t xml:space="preserve"> clara el desarrollo de las cogniciones y la </w:t>
      </w:r>
      <w:r w:rsidR="00DE6430" w:rsidRPr="006546F1">
        <w:rPr>
          <w:rFonts w:cstheme="minorHAnsi"/>
          <w:sz w:val="24"/>
          <w:szCs w:val="24"/>
        </w:rPr>
        <w:t>importancia</w:t>
      </w:r>
      <w:r w:rsidRPr="006546F1">
        <w:rPr>
          <w:rFonts w:cstheme="minorHAnsi"/>
          <w:sz w:val="24"/>
          <w:szCs w:val="24"/>
        </w:rPr>
        <w:t xml:space="preserve"> que estas tienen en la conducta. </w:t>
      </w:r>
      <w:commentRangeEnd w:id="61"/>
      <w:r w:rsidR="00FB7F60">
        <w:rPr>
          <w:rStyle w:val="Refdecomentario"/>
        </w:rPr>
        <w:commentReference w:id="61"/>
      </w:r>
      <w:r w:rsidRPr="006546F1">
        <w:rPr>
          <w:rFonts w:cstheme="minorHAnsi"/>
          <w:sz w:val="24"/>
          <w:szCs w:val="24"/>
        </w:rPr>
        <w:t xml:space="preserve">Debemos de prestarle </w:t>
      </w:r>
      <w:r w:rsidR="00DE6430" w:rsidRPr="006546F1">
        <w:rPr>
          <w:rFonts w:cstheme="minorHAnsi"/>
          <w:sz w:val="24"/>
          <w:szCs w:val="24"/>
        </w:rPr>
        <w:t>más</w:t>
      </w:r>
      <w:r w:rsidRPr="006546F1">
        <w:rPr>
          <w:rFonts w:cstheme="minorHAnsi"/>
          <w:sz w:val="24"/>
          <w:szCs w:val="24"/>
        </w:rPr>
        <w:t xml:space="preserve"> atención a la autonomía de las personas en cuestiones del aprendizaje, volvernos autónomos y mandarnos a nosotros mismos a aprender de una manera responsable y consciente. Con cabezas y pensamientos bien hechos y por tanto llenas de lo bueno y lo competente. </w:t>
      </w:r>
    </w:p>
    <w:p w:rsidR="00F629DC" w:rsidRPr="006546F1" w:rsidRDefault="00F629DC" w:rsidP="00DD3C2A">
      <w:pPr>
        <w:jc w:val="both"/>
        <w:rPr>
          <w:rFonts w:cstheme="minorHAnsi"/>
          <w:sz w:val="24"/>
          <w:szCs w:val="24"/>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6"/>
      </w:tblGrid>
      <w:tr w:rsidR="00160638" w:rsidRPr="006546F1" w:rsidTr="00160638">
        <w:trPr>
          <w:tblCellSpacing w:w="0" w:type="dxa"/>
        </w:trPr>
        <w:tc>
          <w:tcPr>
            <w:tcW w:w="0" w:type="auto"/>
            <w:shd w:val="clear" w:color="auto" w:fill="FFFFFF"/>
            <w:hideMark/>
          </w:tcPr>
          <w:p w:rsidR="00160638" w:rsidRPr="006546F1" w:rsidRDefault="00160638" w:rsidP="00160638">
            <w:pPr>
              <w:spacing w:after="0" w:line="240" w:lineRule="auto"/>
              <w:rPr>
                <w:rFonts w:eastAsia="Times New Roman" w:cstheme="minorHAnsi"/>
                <w:b/>
                <w:bCs/>
                <w:color w:val="000000"/>
                <w:sz w:val="24"/>
                <w:szCs w:val="24"/>
              </w:rPr>
            </w:pPr>
          </w:p>
        </w:tc>
      </w:tr>
    </w:tbl>
    <w:p w:rsidR="00DD3C2A" w:rsidRPr="006546F1" w:rsidRDefault="000077E6" w:rsidP="00DD3C2A">
      <w:pPr>
        <w:jc w:val="both"/>
        <w:rPr>
          <w:rFonts w:cstheme="minorHAnsi"/>
          <w:sz w:val="24"/>
          <w:szCs w:val="24"/>
        </w:rPr>
      </w:pPr>
      <w:r w:rsidRPr="006546F1">
        <w:rPr>
          <w:rFonts w:cstheme="minorHAnsi"/>
          <w:sz w:val="24"/>
          <w:szCs w:val="24"/>
        </w:rPr>
        <w:t>Bibliografía.</w:t>
      </w:r>
    </w:p>
    <w:p w:rsidR="000077E6" w:rsidRPr="00C14F62" w:rsidRDefault="000077E6" w:rsidP="000077E6">
      <w:pPr>
        <w:jc w:val="both"/>
        <w:rPr>
          <w:rFonts w:cstheme="minorHAnsi"/>
          <w:sz w:val="24"/>
          <w:szCs w:val="24"/>
        </w:rPr>
      </w:pPr>
      <w:r w:rsidRPr="006546F1">
        <w:rPr>
          <w:rFonts w:cstheme="minorHAnsi"/>
          <w:sz w:val="24"/>
          <w:szCs w:val="24"/>
        </w:rPr>
        <w:t xml:space="preserve">Argudín, Y. (2001). Educación basada en competencias, </w:t>
      </w:r>
      <w:r w:rsidRPr="006546F1">
        <w:rPr>
          <w:rFonts w:cstheme="minorHAnsi"/>
          <w:i/>
          <w:sz w:val="24"/>
          <w:szCs w:val="24"/>
        </w:rPr>
        <w:t>Revista de educación nueva época</w:t>
      </w:r>
      <w:r w:rsidRPr="006546F1">
        <w:rPr>
          <w:rFonts w:cstheme="minorHAnsi"/>
          <w:sz w:val="24"/>
          <w:szCs w:val="24"/>
        </w:rPr>
        <w:t xml:space="preserve">, </w:t>
      </w:r>
      <w:r w:rsidRPr="006546F1">
        <w:rPr>
          <w:rFonts w:cstheme="minorHAnsi"/>
          <w:i/>
          <w:sz w:val="24"/>
          <w:szCs w:val="24"/>
        </w:rPr>
        <w:t>16.</w:t>
      </w:r>
      <w:r w:rsidRPr="006546F1">
        <w:rPr>
          <w:rFonts w:cstheme="minorHAnsi"/>
          <w:sz w:val="24"/>
          <w:szCs w:val="24"/>
        </w:rPr>
        <w:t xml:space="preserve"> Recuperado de </w:t>
      </w:r>
      <w:r w:rsidRPr="006546F1">
        <w:rPr>
          <w:rFonts w:cstheme="minorHAnsi"/>
          <w:sz w:val="24"/>
          <w:szCs w:val="24"/>
          <w:shd w:val="clear" w:color="auto" w:fill="FFFFFF"/>
        </w:rPr>
        <w:t>www.lie.upn.mx/docs/.../</w:t>
      </w:r>
      <w:r w:rsidRPr="006546F1">
        <w:rPr>
          <w:rFonts w:cstheme="minorHAnsi"/>
          <w:bCs/>
          <w:sz w:val="24"/>
          <w:szCs w:val="24"/>
          <w:shd w:val="clear" w:color="auto" w:fill="FFFFFF"/>
        </w:rPr>
        <w:t>Educacion</w:t>
      </w:r>
      <w:r w:rsidRPr="006546F1">
        <w:rPr>
          <w:rFonts w:cstheme="minorHAnsi"/>
          <w:sz w:val="24"/>
          <w:szCs w:val="24"/>
          <w:shd w:val="clear" w:color="auto" w:fill="FFFFFF"/>
        </w:rPr>
        <w:t>_</w:t>
      </w:r>
      <w:r w:rsidRPr="006546F1">
        <w:rPr>
          <w:rFonts w:cstheme="minorHAnsi"/>
          <w:bCs/>
          <w:sz w:val="24"/>
          <w:szCs w:val="24"/>
          <w:shd w:val="clear" w:color="auto" w:fill="FFFFFF"/>
        </w:rPr>
        <w:t>basada_en_competencias</w:t>
      </w:r>
      <w:r w:rsidRPr="006546F1">
        <w:rPr>
          <w:rFonts w:cstheme="minorHAnsi"/>
          <w:sz w:val="24"/>
          <w:szCs w:val="24"/>
          <w:shd w:val="clear" w:color="auto" w:fill="FFFFFF"/>
        </w:rPr>
        <w:t>.doc</w:t>
      </w:r>
    </w:p>
    <w:p w:rsidR="00D17170" w:rsidRDefault="00D17170" w:rsidP="00DD3C2A">
      <w:pPr>
        <w:jc w:val="both"/>
        <w:rPr>
          <w:rFonts w:cstheme="minorHAnsi"/>
          <w:color w:val="000000"/>
          <w:sz w:val="24"/>
          <w:szCs w:val="24"/>
        </w:rPr>
      </w:pPr>
      <w:r w:rsidRPr="006546F1">
        <w:rPr>
          <w:rFonts w:cstheme="minorHAnsi"/>
          <w:color w:val="000000"/>
          <w:sz w:val="24"/>
          <w:szCs w:val="24"/>
        </w:rPr>
        <w:t xml:space="preserve">Baques., M. (2005). </w:t>
      </w:r>
      <w:r w:rsidRPr="006546F1">
        <w:rPr>
          <w:rFonts w:cstheme="minorHAnsi"/>
          <w:i/>
          <w:color w:val="000000"/>
          <w:sz w:val="24"/>
          <w:szCs w:val="24"/>
        </w:rPr>
        <w:t xml:space="preserve">Proyecto de activación de la inteligencia. </w:t>
      </w:r>
      <w:r w:rsidR="006546F1" w:rsidRPr="006546F1">
        <w:rPr>
          <w:rFonts w:cstheme="minorHAnsi"/>
          <w:color w:val="000000"/>
          <w:sz w:val="24"/>
          <w:szCs w:val="24"/>
        </w:rPr>
        <w:t>Santiago, Chile: SM-Chile.</w:t>
      </w:r>
    </w:p>
    <w:p w:rsidR="006546F1" w:rsidRPr="006546F1" w:rsidRDefault="006546F1" w:rsidP="00DD3C2A">
      <w:pPr>
        <w:jc w:val="both"/>
        <w:rPr>
          <w:rFonts w:cstheme="minorHAnsi"/>
          <w:sz w:val="24"/>
          <w:szCs w:val="24"/>
        </w:rPr>
      </w:pPr>
      <w:r>
        <w:rPr>
          <w:rFonts w:cstheme="minorHAnsi"/>
          <w:color w:val="000000"/>
          <w:sz w:val="24"/>
          <w:szCs w:val="24"/>
        </w:rPr>
        <w:t xml:space="preserve">Perrenaud., P. (2006) </w:t>
      </w:r>
      <w:r w:rsidRPr="006546F1">
        <w:rPr>
          <w:rFonts w:cstheme="minorHAnsi"/>
          <w:i/>
          <w:color w:val="000000"/>
          <w:sz w:val="24"/>
          <w:szCs w:val="24"/>
        </w:rPr>
        <w:t>Construir comperencias desde la escuela.</w:t>
      </w:r>
      <w:r>
        <w:rPr>
          <w:rFonts w:cstheme="minorHAnsi"/>
          <w:i/>
          <w:color w:val="000000"/>
          <w:sz w:val="24"/>
          <w:szCs w:val="24"/>
        </w:rPr>
        <w:t xml:space="preserve"> </w:t>
      </w:r>
      <w:r>
        <w:rPr>
          <w:rFonts w:cstheme="minorHAnsi"/>
          <w:color w:val="000000"/>
          <w:sz w:val="24"/>
          <w:szCs w:val="24"/>
        </w:rPr>
        <w:t>Santiago, Chile: Ediciones Noreste.</w:t>
      </w:r>
    </w:p>
    <w:sectPr w:rsidR="006546F1" w:rsidRPr="006546F1" w:rsidSect="00436451">
      <w:pgSz w:w="12240" w:h="15840"/>
      <w:pgMar w:top="1418" w:right="1418" w:bottom="1134" w:left="1418"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na Maritza Vega Jauregui" w:date="2011-10-24T19:06:00Z" w:initials="AMVJ">
    <w:p w:rsidR="006306A5" w:rsidRDefault="006306A5">
      <w:pPr>
        <w:pStyle w:val="Textocomentario"/>
      </w:pPr>
      <w:r>
        <w:rPr>
          <w:rStyle w:val="Refdecomentario"/>
        </w:rPr>
        <w:annotationRef/>
      </w:r>
      <w:r>
        <w:t xml:space="preserve">Creativo </w:t>
      </w:r>
    </w:p>
  </w:comment>
  <w:comment w:id="21" w:author="Ana Maritza Vega Jauregui" w:date="2011-10-24T19:05:00Z" w:initials="AMVJ">
    <w:p w:rsidR="006306A5" w:rsidRDefault="006306A5">
      <w:pPr>
        <w:pStyle w:val="Textocomentario"/>
      </w:pPr>
      <w:r>
        <w:rPr>
          <w:rStyle w:val="Refdecomentario"/>
        </w:rPr>
        <w:annotationRef/>
      </w:r>
      <w:r>
        <w:t xml:space="preserve">Síntesisis- Análisis : ) </w:t>
      </w:r>
    </w:p>
  </w:comment>
  <w:comment w:id="26" w:author="Ana Maritza Vega Jauregui" w:date="2011-10-24T19:09:00Z" w:initials="AMVJ">
    <w:p w:rsidR="006306A5" w:rsidRDefault="006306A5">
      <w:pPr>
        <w:pStyle w:val="Textocomentario"/>
      </w:pPr>
      <w:r>
        <w:rPr>
          <w:rStyle w:val="Refdecomentario"/>
        </w:rPr>
        <w:annotationRef/>
      </w:r>
      <w:r>
        <w:t xml:space="preserve">Extrapolación </w:t>
      </w:r>
    </w:p>
  </w:comment>
  <w:comment w:id="27" w:author="Ana Maritza Vega Jauregui" w:date="2011-10-24T19:10:00Z" w:initials="AMVJ">
    <w:p w:rsidR="006306A5" w:rsidRDefault="006306A5">
      <w:pPr>
        <w:pStyle w:val="Textocomentario"/>
      </w:pPr>
      <w:r>
        <w:rPr>
          <w:rStyle w:val="Refdecomentario"/>
        </w:rPr>
        <w:annotationRef/>
      </w:r>
      <w:r>
        <w:t xml:space="preserve">De donde? </w:t>
      </w:r>
    </w:p>
  </w:comment>
  <w:comment w:id="33" w:author="Ana Maritza Vega Jauregui" w:date="2011-10-24T19:11:00Z" w:initials="AMVJ">
    <w:p w:rsidR="006306A5" w:rsidRDefault="006306A5">
      <w:pPr>
        <w:pStyle w:val="Textocomentario"/>
      </w:pPr>
      <w:r>
        <w:rPr>
          <w:rStyle w:val="Refdecomentario"/>
        </w:rPr>
        <w:annotationRef/>
      </w:r>
      <w:r>
        <w:t>Como?</w:t>
      </w:r>
    </w:p>
  </w:comment>
  <w:comment w:id="34" w:author="Ana Maritza Vega Jauregui" w:date="2011-10-24T19:12:00Z" w:initials="AMVJ">
    <w:p w:rsidR="006306A5" w:rsidRDefault="006306A5">
      <w:pPr>
        <w:pStyle w:val="Textocomentario"/>
      </w:pPr>
      <w:r>
        <w:rPr>
          <w:rStyle w:val="Refdecomentario"/>
        </w:rPr>
        <w:annotationRef/>
      </w:r>
      <w:r>
        <w:t>Mmm de verdad?</w:t>
      </w:r>
    </w:p>
  </w:comment>
  <w:comment w:id="44" w:author="Ana Maritza Vega Jauregui" w:date="2011-10-24T19:17:00Z" w:initials="AMVJ">
    <w:p w:rsidR="005E5E78" w:rsidRDefault="005E5E78">
      <w:pPr>
        <w:pStyle w:val="Textocomentario"/>
      </w:pPr>
      <w:r>
        <w:rPr>
          <w:rStyle w:val="Refdecomentario"/>
        </w:rPr>
        <w:annotationRef/>
      </w:r>
      <w:r>
        <w:t>Según que autor?</w:t>
      </w:r>
    </w:p>
  </w:comment>
  <w:comment w:id="45" w:author="Ana Maritza Vega Jauregui" w:date="2011-10-24T19:18:00Z" w:initials="AMVJ">
    <w:p w:rsidR="005E5E78" w:rsidRDefault="005E5E78">
      <w:pPr>
        <w:pStyle w:val="Textocomentario"/>
      </w:pPr>
      <w:r>
        <w:rPr>
          <w:rStyle w:val="Refdecomentario"/>
        </w:rPr>
        <w:annotationRef/>
      </w:r>
      <w:r>
        <w:t>Podrías hacer una comparación con otros modelos?</w:t>
      </w:r>
    </w:p>
  </w:comment>
  <w:comment w:id="47" w:author="Ana Maritza Vega Jauregui" w:date="2011-10-24T19:21:00Z" w:initials="AMVJ">
    <w:p w:rsidR="005E5E78" w:rsidRDefault="005E5E78">
      <w:pPr>
        <w:pStyle w:val="Textocomentario"/>
      </w:pPr>
      <w:r>
        <w:rPr>
          <w:rStyle w:val="Refdecomentario"/>
        </w:rPr>
        <w:annotationRef/>
      </w:r>
      <w:r>
        <w:t xml:space="preserve">Postura propia : ) </w:t>
      </w:r>
    </w:p>
  </w:comment>
  <w:comment w:id="48" w:author="Ana Maritza Vega Jauregui" w:date="2011-10-24T19:22:00Z" w:initials="AMVJ">
    <w:p w:rsidR="005E5E78" w:rsidRDefault="005E5E78">
      <w:pPr>
        <w:pStyle w:val="Textocomentario"/>
      </w:pPr>
      <w:r>
        <w:rPr>
          <w:rStyle w:val="Refdecomentario"/>
        </w:rPr>
        <w:annotationRef/>
      </w:r>
      <w:r>
        <w:t xml:space="preserve">Propio juicio </w:t>
      </w:r>
      <w:r>
        <w:sym w:font="Wingdings" w:char="F04A"/>
      </w:r>
    </w:p>
  </w:comment>
  <w:comment w:id="49" w:author="Ana Maritza Vega Jauregui" w:date="2011-10-24T19:23:00Z" w:initials="AMVJ">
    <w:p w:rsidR="00FB7F60" w:rsidRDefault="00FB7F60">
      <w:pPr>
        <w:pStyle w:val="Textocomentario"/>
      </w:pPr>
      <w:r>
        <w:rPr>
          <w:rStyle w:val="Refdecomentario"/>
        </w:rPr>
        <w:annotationRef/>
      </w:r>
      <w:r>
        <w:t>Muy importante</w:t>
      </w:r>
    </w:p>
  </w:comment>
  <w:comment w:id="52" w:author="Ana Maritza Vega Jauregui" w:date="2011-10-24T19:25:00Z" w:initials="AMVJ">
    <w:p w:rsidR="00FB7F60" w:rsidRDefault="00FB7F60">
      <w:pPr>
        <w:pStyle w:val="Textocomentario"/>
      </w:pPr>
      <w:r>
        <w:rPr>
          <w:rStyle w:val="Refdecomentario"/>
        </w:rPr>
        <w:annotationRef/>
      </w:r>
      <w:r>
        <w:t xml:space="preserve">Esto va en el cuerpo y no en la conclusión </w:t>
      </w:r>
    </w:p>
  </w:comment>
  <w:comment w:id="61" w:author="Ana Maritza Vega Jauregui" w:date="2011-10-24T19:27:00Z" w:initials="AMVJ">
    <w:p w:rsidR="00FB7F60" w:rsidRDefault="00FB7F60">
      <w:pPr>
        <w:pStyle w:val="Textocomentario"/>
      </w:pPr>
      <w:r>
        <w:rPr>
          <w:rStyle w:val="Refdecomentario"/>
        </w:rPr>
        <w:annotationRef/>
      </w:r>
      <w:r>
        <w:t>Metacognición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C2A"/>
    <w:rsid w:val="000077E6"/>
    <w:rsid w:val="00017F4E"/>
    <w:rsid w:val="00045ED3"/>
    <w:rsid w:val="00160638"/>
    <w:rsid w:val="0017301F"/>
    <w:rsid w:val="001A16C3"/>
    <w:rsid w:val="00226640"/>
    <w:rsid w:val="0024200F"/>
    <w:rsid w:val="002502AB"/>
    <w:rsid w:val="003019D1"/>
    <w:rsid w:val="003A254D"/>
    <w:rsid w:val="00436451"/>
    <w:rsid w:val="004544CB"/>
    <w:rsid w:val="00462C9D"/>
    <w:rsid w:val="0051764F"/>
    <w:rsid w:val="005766E7"/>
    <w:rsid w:val="00584308"/>
    <w:rsid w:val="005B7C04"/>
    <w:rsid w:val="005E5E78"/>
    <w:rsid w:val="006171FF"/>
    <w:rsid w:val="006249E4"/>
    <w:rsid w:val="006306A5"/>
    <w:rsid w:val="006320C6"/>
    <w:rsid w:val="00637C89"/>
    <w:rsid w:val="00642EE2"/>
    <w:rsid w:val="006546F1"/>
    <w:rsid w:val="00675024"/>
    <w:rsid w:val="006D4FC6"/>
    <w:rsid w:val="0074754E"/>
    <w:rsid w:val="007708A8"/>
    <w:rsid w:val="00820ECC"/>
    <w:rsid w:val="00881D0D"/>
    <w:rsid w:val="008E084D"/>
    <w:rsid w:val="0091353E"/>
    <w:rsid w:val="00963B72"/>
    <w:rsid w:val="00AB729F"/>
    <w:rsid w:val="00B95571"/>
    <w:rsid w:val="00C14F62"/>
    <w:rsid w:val="00C44404"/>
    <w:rsid w:val="00C552A7"/>
    <w:rsid w:val="00C63C05"/>
    <w:rsid w:val="00D17170"/>
    <w:rsid w:val="00D94FFD"/>
    <w:rsid w:val="00DB09E6"/>
    <w:rsid w:val="00DD3C2A"/>
    <w:rsid w:val="00DE6430"/>
    <w:rsid w:val="00EE0E5B"/>
    <w:rsid w:val="00F629DC"/>
    <w:rsid w:val="00FB57BE"/>
    <w:rsid w:val="00FB7F60"/>
    <w:rsid w:val="00FF6B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436451"/>
    <w:pPr>
      <w:spacing w:after="0" w:line="240" w:lineRule="auto"/>
    </w:pPr>
    <w:rPr>
      <w:lang w:val="es-ES"/>
    </w:rPr>
  </w:style>
  <w:style w:type="character" w:customStyle="1" w:styleId="SinespaciadoCar">
    <w:name w:val="Sin espaciado Car"/>
    <w:basedOn w:val="Fuentedeprrafopredeter"/>
    <w:link w:val="Sinespaciado"/>
    <w:uiPriority w:val="1"/>
    <w:rsid w:val="00436451"/>
    <w:rPr>
      <w:rFonts w:eastAsiaTheme="minorEastAsia"/>
      <w:lang w:val="es-ES"/>
    </w:rPr>
  </w:style>
  <w:style w:type="paragraph" w:styleId="Textodeglobo">
    <w:name w:val="Balloon Text"/>
    <w:basedOn w:val="Normal"/>
    <w:link w:val="TextodegloboCar"/>
    <w:uiPriority w:val="99"/>
    <w:semiHidden/>
    <w:unhideWhenUsed/>
    <w:rsid w:val="004364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6451"/>
    <w:rPr>
      <w:rFonts w:ascii="Tahoma" w:hAnsi="Tahoma" w:cs="Tahoma"/>
      <w:sz w:val="16"/>
      <w:szCs w:val="16"/>
    </w:rPr>
  </w:style>
  <w:style w:type="character" w:styleId="Textoennegrita">
    <w:name w:val="Strong"/>
    <w:basedOn w:val="Fuentedeprrafopredeter"/>
    <w:uiPriority w:val="22"/>
    <w:qFormat/>
    <w:rsid w:val="000077E6"/>
    <w:rPr>
      <w:b/>
      <w:bCs/>
    </w:rPr>
  </w:style>
  <w:style w:type="character" w:customStyle="1" w:styleId="apple-converted-space">
    <w:name w:val="apple-converted-space"/>
    <w:basedOn w:val="Fuentedeprrafopredeter"/>
    <w:rsid w:val="000077E6"/>
  </w:style>
  <w:style w:type="character" w:styleId="nfasis">
    <w:name w:val="Emphasis"/>
    <w:basedOn w:val="Fuentedeprrafopredeter"/>
    <w:uiPriority w:val="20"/>
    <w:qFormat/>
    <w:rsid w:val="000077E6"/>
    <w:rPr>
      <w:i/>
      <w:iCs/>
    </w:rPr>
  </w:style>
  <w:style w:type="paragraph" w:styleId="NormalWeb">
    <w:name w:val="Normal (Web)"/>
    <w:basedOn w:val="Normal"/>
    <w:uiPriority w:val="99"/>
    <w:semiHidden/>
    <w:unhideWhenUsed/>
    <w:rsid w:val="000077E6"/>
    <w:pPr>
      <w:spacing w:before="100" w:beforeAutospacing="1" w:after="100" w:afterAutospacing="1" w:line="240" w:lineRule="auto"/>
    </w:pPr>
    <w:rPr>
      <w:rFonts w:ascii="Times New Roman" w:eastAsia="Times New Roman" w:hAnsi="Times New Roman" w:cs="Times New Roman"/>
      <w:sz w:val="24"/>
      <w:szCs w:val="24"/>
    </w:rPr>
  </w:style>
  <w:style w:type="character" w:styleId="Refdecomentario">
    <w:name w:val="annotation reference"/>
    <w:basedOn w:val="Fuentedeprrafopredeter"/>
    <w:uiPriority w:val="99"/>
    <w:semiHidden/>
    <w:unhideWhenUsed/>
    <w:rsid w:val="006306A5"/>
    <w:rPr>
      <w:sz w:val="16"/>
      <w:szCs w:val="16"/>
    </w:rPr>
  </w:style>
  <w:style w:type="paragraph" w:styleId="Textocomentario">
    <w:name w:val="annotation text"/>
    <w:basedOn w:val="Normal"/>
    <w:link w:val="TextocomentarioCar"/>
    <w:uiPriority w:val="99"/>
    <w:semiHidden/>
    <w:unhideWhenUsed/>
    <w:rsid w:val="006306A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306A5"/>
    <w:rPr>
      <w:sz w:val="20"/>
      <w:szCs w:val="20"/>
    </w:rPr>
  </w:style>
  <w:style w:type="paragraph" w:styleId="Asuntodelcomentario">
    <w:name w:val="annotation subject"/>
    <w:basedOn w:val="Textocomentario"/>
    <w:next w:val="Textocomentario"/>
    <w:link w:val="AsuntodelcomentarioCar"/>
    <w:uiPriority w:val="99"/>
    <w:semiHidden/>
    <w:unhideWhenUsed/>
    <w:rsid w:val="006306A5"/>
    <w:rPr>
      <w:b/>
      <w:bCs/>
    </w:rPr>
  </w:style>
  <w:style w:type="character" w:customStyle="1" w:styleId="AsuntodelcomentarioCar">
    <w:name w:val="Asunto del comentario Car"/>
    <w:basedOn w:val="TextocomentarioCar"/>
    <w:link w:val="Asuntodelcomentario"/>
    <w:uiPriority w:val="99"/>
    <w:semiHidden/>
    <w:rsid w:val="006306A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436451"/>
    <w:pPr>
      <w:spacing w:after="0" w:line="240" w:lineRule="auto"/>
    </w:pPr>
    <w:rPr>
      <w:lang w:val="es-ES"/>
    </w:rPr>
  </w:style>
  <w:style w:type="character" w:customStyle="1" w:styleId="SinespaciadoCar">
    <w:name w:val="Sin espaciado Car"/>
    <w:basedOn w:val="Fuentedeprrafopredeter"/>
    <w:link w:val="Sinespaciado"/>
    <w:uiPriority w:val="1"/>
    <w:rsid w:val="00436451"/>
    <w:rPr>
      <w:rFonts w:eastAsiaTheme="minorEastAsia"/>
      <w:lang w:val="es-ES"/>
    </w:rPr>
  </w:style>
  <w:style w:type="paragraph" w:styleId="Textodeglobo">
    <w:name w:val="Balloon Text"/>
    <w:basedOn w:val="Normal"/>
    <w:link w:val="TextodegloboCar"/>
    <w:uiPriority w:val="99"/>
    <w:semiHidden/>
    <w:unhideWhenUsed/>
    <w:rsid w:val="004364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6451"/>
    <w:rPr>
      <w:rFonts w:ascii="Tahoma" w:hAnsi="Tahoma" w:cs="Tahoma"/>
      <w:sz w:val="16"/>
      <w:szCs w:val="16"/>
    </w:rPr>
  </w:style>
  <w:style w:type="character" w:styleId="Textoennegrita">
    <w:name w:val="Strong"/>
    <w:basedOn w:val="Fuentedeprrafopredeter"/>
    <w:uiPriority w:val="22"/>
    <w:qFormat/>
    <w:rsid w:val="000077E6"/>
    <w:rPr>
      <w:b/>
      <w:bCs/>
    </w:rPr>
  </w:style>
  <w:style w:type="character" w:customStyle="1" w:styleId="apple-converted-space">
    <w:name w:val="apple-converted-space"/>
    <w:basedOn w:val="Fuentedeprrafopredeter"/>
    <w:rsid w:val="000077E6"/>
  </w:style>
  <w:style w:type="character" w:styleId="nfasis">
    <w:name w:val="Emphasis"/>
    <w:basedOn w:val="Fuentedeprrafopredeter"/>
    <w:uiPriority w:val="20"/>
    <w:qFormat/>
    <w:rsid w:val="000077E6"/>
    <w:rPr>
      <w:i/>
      <w:iCs/>
    </w:rPr>
  </w:style>
  <w:style w:type="paragraph" w:styleId="NormalWeb">
    <w:name w:val="Normal (Web)"/>
    <w:basedOn w:val="Normal"/>
    <w:uiPriority w:val="99"/>
    <w:semiHidden/>
    <w:unhideWhenUsed/>
    <w:rsid w:val="000077E6"/>
    <w:pPr>
      <w:spacing w:before="100" w:beforeAutospacing="1" w:after="100" w:afterAutospacing="1" w:line="240" w:lineRule="auto"/>
    </w:pPr>
    <w:rPr>
      <w:rFonts w:ascii="Times New Roman" w:eastAsia="Times New Roman" w:hAnsi="Times New Roman" w:cs="Times New Roman"/>
      <w:sz w:val="24"/>
      <w:szCs w:val="24"/>
    </w:rPr>
  </w:style>
  <w:style w:type="character" w:styleId="Refdecomentario">
    <w:name w:val="annotation reference"/>
    <w:basedOn w:val="Fuentedeprrafopredeter"/>
    <w:uiPriority w:val="99"/>
    <w:semiHidden/>
    <w:unhideWhenUsed/>
    <w:rsid w:val="006306A5"/>
    <w:rPr>
      <w:sz w:val="16"/>
      <w:szCs w:val="16"/>
    </w:rPr>
  </w:style>
  <w:style w:type="paragraph" w:styleId="Textocomentario">
    <w:name w:val="annotation text"/>
    <w:basedOn w:val="Normal"/>
    <w:link w:val="TextocomentarioCar"/>
    <w:uiPriority w:val="99"/>
    <w:semiHidden/>
    <w:unhideWhenUsed/>
    <w:rsid w:val="006306A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306A5"/>
    <w:rPr>
      <w:sz w:val="20"/>
      <w:szCs w:val="20"/>
    </w:rPr>
  </w:style>
  <w:style w:type="paragraph" w:styleId="Asuntodelcomentario">
    <w:name w:val="annotation subject"/>
    <w:basedOn w:val="Textocomentario"/>
    <w:next w:val="Textocomentario"/>
    <w:link w:val="AsuntodelcomentarioCar"/>
    <w:uiPriority w:val="99"/>
    <w:semiHidden/>
    <w:unhideWhenUsed/>
    <w:rsid w:val="006306A5"/>
    <w:rPr>
      <w:b/>
      <w:bCs/>
    </w:rPr>
  </w:style>
  <w:style w:type="character" w:customStyle="1" w:styleId="AsuntodelcomentarioCar">
    <w:name w:val="Asunto del comentario Car"/>
    <w:basedOn w:val="TextocomentarioCar"/>
    <w:link w:val="Asuntodelcomentario"/>
    <w:uiPriority w:val="99"/>
    <w:semiHidden/>
    <w:rsid w:val="006306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983085">
      <w:bodyDiv w:val="1"/>
      <w:marLeft w:val="0"/>
      <w:marRight w:val="0"/>
      <w:marTop w:val="0"/>
      <w:marBottom w:val="0"/>
      <w:divBdr>
        <w:top w:val="none" w:sz="0" w:space="0" w:color="auto"/>
        <w:left w:val="none" w:sz="0" w:space="0" w:color="auto"/>
        <w:bottom w:val="none" w:sz="0" w:space="0" w:color="auto"/>
        <w:right w:val="none" w:sz="0" w:space="0" w:color="auto"/>
      </w:divBdr>
      <w:divsChild>
        <w:div w:id="1010375237">
          <w:marLeft w:val="0"/>
          <w:marRight w:val="0"/>
          <w:marTop w:val="0"/>
          <w:marBottom w:val="0"/>
          <w:divBdr>
            <w:top w:val="none" w:sz="0" w:space="0" w:color="auto"/>
            <w:left w:val="none" w:sz="0" w:space="0" w:color="auto"/>
            <w:bottom w:val="none" w:sz="0" w:space="0" w:color="auto"/>
            <w:right w:val="none" w:sz="0" w:space="0" w:color="auto"/>
          </w:divBdr>
        </w:div>
        <w:div w:id="1318415578">
          <w:marLeft w:val="0"/>
          <w:marRight w:val="0"/>
          <w:marTop w:val="0"/>
          <w:marBottom w:val="0"/>
          <w:divBdr>
            <w:top w:val="none" w:sz="0" w:space="0" w:color="auto"/>
            <w:left w:val="none" w:sz="0" w:space="0" w:color="auto"/>
            <w:bottom w:val="none" w:sz="0" w:space="0" w:color="auto"/>
            <w:right w:val="none" w:sz="0" w:space="0" w:color="auto"/>
          </w:divBdr>
        </w:div>
        <w:div w:id="433522814">
          <w:marLeft w:val="0"/>
          <w:marRight w:val="0"/>
          <w:marTop w:val="0"/>
          <w:marBottom w:val="0"/>
          <w:divBdr>
            <w:top w:val="none" w:sz="0" w:space="0" w:color="auto"/>
            <w:left w:val="none" w:sz="0" w:space="0" w:color="auto"/>
            <w:bottom w:val="none" w:sz="0" w:space="0" w:color="auto"/>
            <w:right w:val="none" w:sz="0" w:space="0" w:color="auto"/>
          </w:divBdr>
        </w:div>
      </w:divsChild>
    </w:div>
    <w:div w:id="164531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E32593"/>
    <w:rsid w:val="00E325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E4F4E4FE0694DA781E030D2D47D0CC3">
    <w:name w:val="AE4F4E4FE0694DA781E030D2D47D0CC3"/>
    <w:rsid w:val="00E32593"/>
  </w:style>
  <w:style w:type="paragraph" w:customStyle="1" w:styleId="A9EC8BFD2287485F859927E2D23BA672">
    <w:name w:val="A9EC8BFD2287485F859927E2D23BA672"/>
    <w:rsid w:val="00E32593"/>
  </w:style>
  <w:style w:type="paragraph" w:customStyle="1" w:styleId="4145E7FD94084D10A3E41BEA48455215">
    <w:name w:val="4145E7FD94084D10A3E41BEA48455215"/>
    <w:rsid w:val="00E32593"/>
  </w:style>
  <w:style w:type="paragraph" w:customStyle="1" w:styleId="946F0AA20AE14F199CA3E6EC42839CF8">
    <w:name w:val="946F0AA20AE14F199CA3E6EC42839CF8"/>
    <w:rsid w:val="00E32593"/>
  </w:style>
  <w:style w:type="paragraph" w:customStyle="1" w:styleId="69769A381EB9463AB773B3891298943C">
    <w:name w:val="69769A381EB9463AB773B3891298943C"/>
    <w:rsid w:val="00E3259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¿Cabezas llenas o bien hechas?</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2708</Words>
  <Characters>14900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Competencias Para El Aprendizaje.</vt:lpstr>
    </vt:vector>
  </TitlesOfParts>
  <Company>Hewlett-Packard</Company>
  <LinksUpToDate>false</LinksUpToDate>
  <CharactersWithSpaces>17573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Competencias Para El Aprendizaje.</dc:title>
  <dc:creator>Raquel Andrea Martínez Torres.</dc:creator>
  <cp:lastModifiedBy>Ana Maritza Vega Jauregui</cp:lastModifiedBy>
  <cp:revision>3</cp:revision>
  <dcterms:created xsi:type="dcterms:W3CDTF">2011-10-13T20:28:00Z</dcterms:created>
  <dcterms:modified xsi:type="dcterms:W3CDTF">2011-10-25T00:30:00Z</dcterms:modified>
</cp:coreProperties>
</file>